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70FFB770" w:rsidR="00CB798F" w:rsidRPr="004F5473" w:rsidRDefault="00E843CE" w:rsidP="00385C5D">
      <w:pPr>
        <w:pStyle w:val="Title"/>
        <w:tabs>
          <w:tab w:val="left" w:pos="4589"/>
        </w:tabs>
        <w:jc w:val="right"/>
        <w:rPr>
          <w:sz w:val="44"/>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004E45B6" w:rsidRPr="004F5473">
        <w:rPr>
          <w:w w:val="115"/>
          <w:u w:val="thick"/>
        </w:rPr>
        <w:t>ISO/IEC JTC 1/SC</w:t>
      </w:r>
      <w:r w:rsidR="004E45B6" w:rsidRPr="004F5473">
        <w:rPr>
          <w:spacing w:val="-25"/>
          <w:w w:val="115"/>
          <w:u w:val="thick"/>
        </w:rPr>
        <w:t xml:space="preserve"> </w:t>
      </w:r>
      <w:r w:rsidR="004E45B6" w:rsidRPr="004F5473">
        <w:rPr>
          <w:w w:val="115"/>
          <w:u w:val="thick"/>
        </w:rPr>
        <w:t>29/WG</w:t>
      </w:r>
      <w:r w:rsidR="004E45B6" w:rsidRPr="004F5473">
        <w:rPr>
          <w:spacing w:val="-9"/>
          <w:w w:val="115"/>
          <w:u w:val="thick"/>
        </w:rPr>
        <w:t xml:space="preserve"> </w:t>
      </w:r>
      <w:r w:rsidR="009E784A" w:rsidRPr="004F5473">
        <w:rPr>
          <w:w w:val="115"/>
          <w:u w:val="thick"/>
        </w:rPr>
        <w:t>3</w:t>
      </w:r>
      <w:r w:rsidR="00263789">
        <w:rPr>
          <w:w w:val="115"/>
          <w:u w:val="thick"/>
        </w:rPr>
        <w:t xml:space="preserve"> </w:t>
      </w:r>
      <w:del w:id="1" w:author="DENOUAL Franck" w:date="2026-01-23T19:10:00Z">
        <w:r w:rsidR="00976CCA" w:rsidRPr="00930F8D" w:rsidDel="00436590">
          <w:rPr>
            <w:w w:val="115"/>
            <w:sz w:val="40"/>
            <w:szCs w:val="28"/>
            <w:u w:val="thick"/>
          </w:rPr>
          <w:delText>N</w:delText>
        </w:r>
        <w:r w:rsidR="00976CCA" w:rsidRPr="00930F8D" w:rsidDel="00436590">
          <w:rPr>
            <w:spacing w:val="28"/>
            <w:w w:val="115"/>
            <w:sz w:val="40"/>
            <w:szCs w:val="28"/>
            <w:u w:val="thick"/>
          </w:rPr>
          <w:delText>1</w:delText>
        </w:r>
        <w:r w:rsidR="00976CCA" w:rsidDel="00436590">
          <w:rPr>
            <w:spacing w:val="28"/>
            <w:w w:val="115"/>
            <w:sz w:val="40"/>
            <w:szCs w:val="28"/>
            <w:u w:val="thick"/>
          </w:rPr>
          <w:delText>643</w:delText>
        </w:r>
      </w:del>
      <w:ins w:id="2" w:author="DENOUAL Franck" w:date="2026-01-23T19:10:00Z">
        <w:r w:rsidR="00436590" w:rsidRPr="00930F8D">
          <w:rPr>
            <w:w w:val="115"/>
            <w:sz w:val="40"/>
            <w:szCs w:val="28"/>
            <w:u w:val="thick"/>
          </w:rPr>
          <w:t>N</w:t>
        </w:r>
        <w:r w:rsidR="00436590" w:rsidRPr="00930F8D">
          <w:rPr>
            <w:spacing w:val="28"/>
            <w:w w:val="115"/>
            <w:sz w:val="40"/>
            <w:szCs w:val="28"/>
            <w:u w:val="thick"/>
          </w:rPr>
          <w:t>1</w:t>
        </w:r>
        <w:r w:rsidR="00436590">
          <w:rPr>
            <w:spacing w:val="28"/>
            <w:w w:val="115"/>
            <w:sz w:val="40"/>
            <w:szCs w:val="28"/>
            <w:u w:val="thick"/>
          </w:rPr>
          <w:t>714</w:t>
        </w:r>
      </w:ins>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3799939E"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29EDE19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6A41F" w14:textId="5866FB76" w:rsidR="00CB798F" w:rsidRPr="004F5473" w:rsidRDefault="004E45B6">
                            <w:pPr>
                              <w:spacing w:before="107"/>
                              <w:ind w:left="2916" w:right="2896"/>
                              <w:jc w:val="center"/>
                              <w:rPr>
                                <w:b/>
                                <w:sz w:val="23"/>
                              </w:rPr>
                            </w:pPr>
                            <w:r w:rsidRPr="004F5473">
                              <w:rPr>
                                <w:b/>
                                <w:w w:val="115"/>
                                <w:sz w:val="23"/>
                              </w:rPr>
                              <w:t xml:space="preserve">ISO/IEC JTC 1/SC 29/WG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" filled="f" strokeweight=".27094mm">
                <v:textbox inset="0,0,0,0">
                  <w:txbxContent>
                    <w:p w14:paraId="1CC6A41F" w14:textId="5866FB76" w:rsidR="00CB798F" w:rsidRPr="004F5473" w:rsidRDefault="004E45B6">
                      <w:pPr>
                        <w:spacing w:before="107"/>
                        <w:ind w:left="2916" w:right="2896"/>
                        <w:jc w:val="center"/>
                        <w:rPr>
                          <w:b/>
                          <w:sz w:val="23"/>
                        </w:rPr>
                      </w:pPr>
                      <w:r w:rsidRPr="004F5473">
                        <w:rPr>
                          <w:b/>
                          <w:w w:val="115"/>
                          <w:sz w:val="23"/>
                        </w:rPr>
                        <w:t xml:space="preserve">ISO/IEC JTC 1/SC 29/WG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99689B" w:rsidRDefault="004E45B6">
      <w:pPr>
        <w:tabs>
          <w:tab w:val="left" w:pos="3099"/>
        </w:tabs>
        <w:spacing w:before="103"/>
        <w:ind w:left="104"/>
        <w:rPr>
          <w:sz w:val="24"/>
        </w:rPr>
      </w:pPr>
      <w:r w:rsidRPr="0099689B">
        <w:rPr>
          <w:b/>
          <w:w w:val="120"/>
          <w:sz w:val="24"/>
        </w:rPr>
        <w:t>Document</w:t>
      </w:r>
      <w:r w:rsidRPr="0099689B">
        <w:rPr>
          <w:b/>
          <w:spacing w:val="14"/>
          <w:w w:val="120"/>
          <w:sz w:val="24"/>
        </w:rPr>
        <w:t xml:space="preserve"> </w:t>
      </w:r>
      <w:r w:rsidRPr="0099689B">
        <w:rPr>
          <w:b/>
          <w:w w:val="120"/>
          <w:sz w:val="24"/>
        </w:rPr>
        <w:t>type:</w:t>
      </w:r>
      <w:r w:rsidRPr="0099689B">
        <w:rPr>
          <w:b/>
          <w:w w:val="120"/>
          <w:sz w:val="24"/>
        </w:rPr>
        <w:tab/>
      </w:r>
      <w:r w:rsidR="00385C5D" w:rsidRPr="0099689B">
        <w:rPr>
          <w:w w:val="120"/>
          <w:sz w:val="24"/>
        </w:rPr>
        <w:t>Output Document</w:t>
      </w:r>
    </w:p>
    <w:p w14:paraId="5F8F5C9B" w14:textId="77777777" w:rsidR="00CB798F" w:rsidRPr="0099689B" w:rsidRDefault="00CB798F">
      <w:pPr>
        <w:spacing w:before="1"/>
        <w:rPr>
          <w:sz w:val="36"/>
        </w:rPr>
      </w:pPr>
    </w:p>
    <w:p w14:paraId="19E086F8" w14:textId="6162A46E" w:rsidR="00CB798F" w:rsidRPr="00DB3ECB" w:rsidRDefault="004E45B6" w:rsidP="0099689B">
      <w:pPr>
        <w:pStyle w:val="BodyText"/>
        <w:tabs>
          <w:tab w:val="left" w:pos="3099"/>
        </w:tabs>
        <w:spacing w:line="254" w:lineRule="auto"/>
        <w:ind w:left="3099" w:right="214" w:hanging="2996"/>
      </w:pPr>
      <w:r w:rsidRPr="005B1D41">
        <w:rPr>
          <w:b/>
          <w:w w:val="120"/>
        </w:rPr>
        <w:t>Title:</w:t>
      </w:r>
      <w:r w:rsidRPr="005B1D41">
        <w:rPr>
          <w:b/>
          <w:w w:val="120"/>
        </w:rPr>
        <w:tab/>
      </w:r>
      <w:del w:id="3" w:author="DENOUAL Franck" w:date="2025-10-11T16:34:00Z">
        <w:r w:rsidR="0099689B" w:rsidRPr="0099689B" w:rsidDel="00976CCA">
          <w:rPr>
            <w:b/>
            <w:w w:val="120"/>
          </w:rPr>
          <w:delText>D</w:delText>
        </w:r>
        <w:r w:rsidR="00E20225" w:rsidDel="00976CCA">
          <w:rPr>
            <w:b/>
            <w:w w:val="120"/>
          </w:rPr>
          <w:delText xml:space="preserve">raft </w:delText>
        </w:r>
        <w:r w:rsidR="00EF3636" w:rsidDel="00976CCA">
          <w:rPr>
            <w:b/>
            <w:w w:val="120"/>
          </w:rPr>
          <w:delText>t</w:delText>
        </w:r>
      </w:del>
      <w:del w:id="4" w:author="DENOUAL Franck" w:date="2026-01-23T18:54:00Z">
        <w:r w:rsidR="00EF3636" w:rsidDel="003569E2">
          <w:rPr>
            <w:b/>
            <w:w w:val="120"/>
          </w:rPr>
          <w:delText>ext</w:delText>
        </w:r>
      </w:del>
      <w:ins w:id="5" w:author="DENOUAL Franck" w:date="2026-01-23T18:54:00Z">
        <w:r w:rsidR="003569E2">
          <w:rPr>
            <w:b/>
            <w:w w:val="120"/>
          </w:rPr>
          <w:t>Potential improvement</w:t>
        </w:r>
      </w:ins>
      <w:r w:rsidR="00930F8D">
        <w:rPr>
          <w:b/>
          <w:w w:val="120"/>
        </w:rPr>
        <w:t xml:space="preserve"> </w:t>
      </w:r>
      <w:r w:rsidR="0099689B" w:rsidRPr="0099689B">
        <w:rPr>
          <w:b/>
          <w:w w:val="120"/>
        </w:rPr>
        <w:t xml:space="preserve">of ISO/IEC 23001-7:2023 </w:t>
      </w:r>
      <w:r w:rsidR="00EF3636">
        <w:rPr>
          <w:b/>
          <w:w w:val="120"/>
        </w:rPr>
        <w:t xml:space="preserve">DAM </w:t>
      </w:r>
      <w:r w:rsidR="0099689B" w:rsidRPr="0099689B">
        <w:rPr>
          <w:b/>
          <w:w w:val="120"/>
        </w:rPr>
        <w:t>1</w:t>
      </w:r>
      <w:r w:rsidR="0099689B">
        <w:rPr>
          <w:b/>
          <w:w w:val="120"/>
        </w:rPr>
        <w:t xml:space="preserve"> </w:t>
      </w:r>
      <w:r w:rsidR="0099689B" w:rsidRPr="0099689B">
        <w:rPr>
          <w:b/>
          <w:w w:val="120"/>
        </w:rPr>
        <w:t>AES-256 Support</w:t>
      </w:r>
    </w:p>
    <w:p w14:paraId="55A697B5" w14:textId="77777777" w:rsidR="00CB798F" w:rsidRPr="00DB3ECB" w:rsidRDefault="00CB798F">
      <w:pPr>
        <w:spacing w:before="6"/>
        <w:rPr>
          <w:sz w:val="34"/>
        </w:rPr>
      </w:pPr>
    </w:p>
    <w:p w14:paraId="5C1A346D" w14:textId="189819F4" w:rsidR="00FF2653" w:rsidRPr="004F5473" w:rsidRDefault="00FF2653" w:rsidP="00FF2653">
      <w:pPr>
        <w:pStyle w:val="BodyText"/>
        <w:tabs>
          <w:tab w:val="left" w:pos="3099"/>
        </w:tabs>
        <w:spacing w:line="254" w:lineRule="auto"/>
        <w:ind w:left="3099" w:right="214" w:hanging="2996"/>
        <w:rPr>
          <w:w w:val="120"/>
        </w:rPr>
      </w:pPr>
      <w:r w:rsidRPr="004F5473">
        <w:rPr>
          <w:b/>
          <w:w w:val="120"/>
        </w:rPr>
        <w:t>Status:</w:t>
      </w:r>
      <w:r w:rsidRPr="004F5473">
        <w:rPr>
          <w:b/>
          <w:w w:val="120"/>
        </w:rPr>
        <w:tab/>
      </w:r>
      <w:r w:rsidR="00385C5D">
        <w:rPr>
          <w:w w:val="120"/>
        </w:rPr>
        <w:t>Approved</w:t>
      </w:r>
    </w:p>
    <w:p w14:paraId="36C6630F" w14:textId="745A0E44" w:rsidR="00FF2653" w:rsidRPr="004F5473" w:rsidRDefault="00FF2653" w:rsidP="00FF2653">
      <w:pPr>
        <w:pStyle w:val="BodyText"/>
        <w:tabs>
          <w:tab w:val="left" w:pos="3099"/>
        </w:tabs>
        <w:spacing w:line="254" w:lineRule="auto"/>
        <w:ind w:left="3099" w:right="214" w:hanging="2996"/>
      </w:pPr>
    </w:p>
    <w:p w14:paraId="030AD9B9" w14:textId="77777777" w:rsidR="00FF2653" w:rsidRPr="004F5473" w:rsidRDefault="00FF2653">
      <w:pPr>
        <w:tabs>
          <w:tab w:val="left" w:pos="3099"/>
        </w:tabs>
        <w:ind w:left="104"/>
        <w:rPr>
          <w:b/>
          <w:w w:val="125"/>
          <w:sz w:val="24"/>
        </w:rPr>
      </w:pPr>
    </w:p>
    <w:p w14:paraId="1718C661" w14:textId="4F461547" w:rsidR="00CB798F" w:rsidRPr="004F5473" w:rsidRDefault="004E45B6">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Pr="004F5473">
        <w:rPr>
          <w:w w:val="125"/>
          <w:sz w:val="24"/>
        </w:rPr>
        <w:t>202</w:t>
      </w:r>
      <w:ins w:id="6" w:author="DENOUAL Franck" w:date="2026-01-23T18:54:00Z">
        <w:r w:rsidR="003569E2">
          <w:rPr>
            <w:w w:val="125"/>
            <w:sz w:val="24"/>
          </w:rPr>
          <w:t>6</w:t>
        </w:r>
      </w:ins>
      <w:del w:id="7" w:author="DENOUAL Franck" w:date="2026-01-23T18:54:00Z">
        <w:r w:rsidR="009B4DCC" w:rsidDel="003569E2">
          <w:rPr>
            <w:w w:val="125"/>
            <w:sz w:val="24"/>
          </w:rPr>
          <w:delText>5</w:delText>
        </w:r>
      </w:del>
      <w:r w:rsidRPr="004F5473">
        <w:rPr>
          <w:w w:val="125"/>
          <w:sz w:val="24"/>
        </w:rPr>
        <w:t>-</w:t>
      </w:r>
      <w:ins w:id="8" w:author="DENOUAL Franck" w:date="2026-01-23T18:54:00Z">
        <w:r w:rsidR="003569E2">
          <w:rPr>
            <w:w w:val="125"/>
            <w:sz w:val="24"/>
          </w:rPr>
          <w:t>0</w:t>
        </w:r>
      </w:ins>
      <w:ins w:id="9" w:author="DENOUAL Franck" w:date="2025-10-11T16:35:00Z">
        <w:r w:rsidR="00976CCA">
          <w:rPr>
            <w:w w:val="125"/>
            <w:sz w:val="24"/>
          </w:rPr>
          <w:t>1</w:t>
        </w:r>
      </w:ins>
      <w:del w:id="10" w:author="DENOUAL Franck" w:date="2026-01-23T18:54:00Z">
        <w:r w:rsidR="00DB3ECB" w:rsidDel="003569E2">
          <w:rPr>
            <w:w w:val="125"/>
            <w:sz w:val="24"/>
          </w:rPr>
          <w:delText>0</w:delText>
        </w:r>
      </w:del>
      <w:del w:id="11" w:author="DENOUAL Franck" w:date="2025-10-11T16:35:00Z">
        <w:r w:rsidR="00E20225" w:rsidDel="00976CCA">
          <w:rPr>
            <w:w w:val="125"/>
            <w:sz w:val="24"/>
          </w:rPr>
          <w:delText>7</w:delText>
        </w:r>
      </w:del>
      <w:r w:rsidRPr="004F5473">
        <w:rPr>
          <w:w w:val="125"/>
          <w:sz w:val="24"/>
        </w:rPr>
        <w:t>-</w:t>
      </w:r>
      <w:ins w:id="12" w:author="DENOUAL Franck" w:date="2026-01-23T18:54:00Z">
        <w:r w:rsidR="003569E2">
          <w:rPr>
            <w:w w:val="125"/>
            <w:sz w:val="24"/>
          </w:rPr>
          <w:t>2</w:t>
        </w:r>
      </w:ins>
      <w:ins w:id="13" w:author="DENOUAL Franck" w:date="2026-01-26T18:47:00Z">
        <w:r w:rsidR="001B106E">
          <w:rPr>
            <w:w w:val="125"/>
            <w:sz w:val="24"/>
          </w:rPr>
          <w:t>6</w:t>
        </w:r>
      </w:ins>
      <w:del w:id="14" w:author="DENOUAL Franck" w:date="2025-10-11T16:35:00Z">
        <w:r w:rsidR="00470AD4" w:rsidDel="00976CCA">
          <w:rPr>
            <w:w w:val="125"/>
            <w:sz w:val="24"/>
          </w:rPr>
          <w:delText>0</w:delText>
        </w:r>
        <w:r w:rsidR="009B4DCC" w:rsidDel="00976CCA">
          <w:rPr>
            <w:w w:val="125"/>
            <w:sz w:val="24"/>
          </w:rPr>
          <w:delText>4</w:delText>
        </w:r>
      </w:del>
    </w:p>
    <w:p w14:paraId="2C7F288B" w14:textId="77777777" w:rsidR="00CB798F" w:rsidRPr="004F5473" w:rsidRDefault="00CB798F">
      <w:pPr>
        <w:spacing w:before="1"/>
        <w:rPr>
          <w:sz w:val="36"/>
        </w:rPr>
      </w:pPr>
    </w:p>
    <w:p w14:paraId="254323E8" w14:textId="16E16094" w:rsidR="00CB798F" w:rsidRPr="004F5473" w:rsidRDefault="004E45B6">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29/WG</w:t>
      </w:r>
      <w:r w:rsidRPr="004F5473">
        <w:rPr>
          <w:spacing w:val="4"/>
          <w:w w:val="110"/>
          <w:sz w:val="24"/>
        </w:rPr>
        <w:t xml:space="preserve"> </w:t>
      </w:r>
      <w:r w:rsidR="000C78E6" w:rsidRPr="004F5473">
        <w:rPr>
          <w:w w:val="110"/>
          <w:sz w:val="24"/>
        </w:rPr>
        <w:t>3</w:t>
      </w:r>
    </w:p>
    <w:p w14:paraId="1BC532BB" w14:textId="77777777" w:rsidR="00CB798F" w:rsidRPr="004F5473" w:rsidRDefault="00CB798F">
      <w:pPr>
        <w:spacing w:before="1"/>
        <w:rPr>
          <w:sz w:val="36"/>
        </w:rPr>
      </w:pPr>
    </w:p>
    <w:p w14:paraId="7737F34B" w14:textId="235C3182" w:rsidR="00CB798F" w:rsidRPr="004F5473" w:rsidRDefault="004E45B6">
      <w:pPr>
        <w:pStyle w:val="Heading1"/>
        <w:tabs>
          <w:tab w:val="left" w:pos="3099"/>
        </w:tabs>
        <w:rPr>
          <w:b w:val="0"/>
        </w:rPr>
      </w:pPr>
      <w:r w:rsidRPr="004F5473">
        <w:rPr>
          <w:w w:val="115"/>
        </w:rPr>
        <w:t>Expected</w:t>
      </w:r>
      <w:r w:rsidRPr="004F5473">
        <w:rPr>
          <w:spacing w:val="42"/>
          <w:w w:val="115"/>
        </w:rPr>
        <w:t xml:space="preserve"> </w:t>
      </w:r>
      <w:r w:rsidRPr="004F5473">
        <w:rPr>
          <w:w w:val="115"/>
        </w:rPr>
        <w:t>action:</w:t>
      </w:r>
      <w:r w:rsidRPr="004F5473">
        <w:rPr>
          <w:w w:val="115"/>
        </w:rPr>
        <w:tab/>
      </w:r>
      <w:r w:rsidR="00B37045">
        <w:rPr>
          <w:b w:val="0"/>
          <w:w w:val="115"/>
        </w:rPr>
        <w:t>Publish</w:t>
      </w:r>
    </w:p>
    <w:p w14:paraId="387D6966" w14:textId="195DC07A" w:rsidR="00CB798F" w:rsidRPr="004F5473" w:rsidRDefault="004E45B6">
      <w:pPr>
        <w:tabs>
          <w:tab w:val="right" w:pos="4526"/>
        </w:tabs>
        <w:spacing w:before="416"/>
        <w:ind w:left="104"/>
        <w:rPr>
          <w:sz w:val="24"/>
        </w:rPr>
      </w:pPr>
      <w:r w:rsidRPr="004F5473">
        <w:rPr>
          <w:b/>
          <w:w w:val="120"/>
          <w:sz w:val="24"/>
        </w:rPr>
        <w:t>Action</w:t>
      </w:r>
      <w:r w:rsidRPr="004F5473">
        <w:rPr>
          <w:b/>
          <w:spacing w:val="1"/>
          <w:w w:val="120"/>
          <w:sz w:val="24"/>
        </w:rPr>
        <w:t xml:space="preserve"> </w:t>
      </w:r>
      <w:r w:rsidRPr="004F5473">
        <w:rPr>
          <w:b/>
          <w:w w:val="120"/>
          <w:sz w:val="24"/>
        </w:rPr>
        <w:t>due</w:t>
      </w:r>
      <w:r w:rsidRPr="004F5473">
        <w:rPr>
          <w:b/>
          <w:spacing w:val="2"/>
          <w:w w:val="120"/>
          <w:sz w:val="24"/>
        </w:rPr>
        <w:t xml:space="preserve"> </w:t>
      </w:r>
      <w:r w:rsidRPr="004F5473">
        <w:rPr>
          <w:b/>
          <w:w w:val="120"/>
          <w:sz w:val="24"/>
        </w:rPr>
        <w:t>date:</w:t>
      </w:r>
      <w:r w:rsidRPr="004F5473">
        <w:rPr>
          <w:b/>
          <w:w w:val="120"/>
          <w:sz w:val="24"/>
        </w:rPr>
        <w:tab/>
      </w:r>
      <w:r w:rsidR="00B37045">
        <w:rPr>
          <w:w w:val="120"/>
          <w:sz w:val="24"/>
        </w:rPr>
        <w:t>202</w:t>
      </w:r>
      <w:ins w:id="15" w:author="DENOUAL Franck" w:date="2026-01-23T18:55:00Z">
        <w:r w:rsidR="003569E2">
          <w:rPr>
            <w:w w:val="120"/>
            <w:sz w:val="24"/>
          </w:rPr>
          <w:t>6</w:t>
        </w:r>
      </w:ins>
      <w:del w:id="16" w:author="DENOUAL Franck" w:date="2026-01-23T18:55:00Z">
        <w:r w:rsidR="00B37045" w:rsidDel="003569E2">
          <w:rPr>
            <w:w w:val="120"/>
            <w:sz w:val="24"/>
          </w:rPr>
          <w:delText>5</w:delText>
        </w:r>
      </w:del>
      <w:r w:rsidR="00B37045">
        <w:rPr>
          <w:w w:val="120"/>
          <w:sz w:val="24"/>
        </w:rPr>
        <w:t>-</w:t>
      </w:r>
      <w:ins w:id="17" w:author="DENOUAL Franck" w:date="2026-01-23T18:55:00Z">
        <w:r w:rsidR="003569E2">
          <w:rPr>
            <w:w w:val="120"/>
            <w:sz w:val="24"/>
          </w:rPr>
          <w:t>0</w:t>
        </w:r>
      </w:ins>
      <w:del w:id="18" w:author="DENOUAL Franck" w:date="2025-10-11T16:35:00Z">
        <w:r w:rsidR="00B37045" w:rsidDel="00976CCA">
          <w:rPr>
            <w:w w:val="120"/>
            <w:sz w:val="24"/>
          </w:rPr>
          <w:delText>0</w:delText>
        </w:r>
        <w:r w:rsidR="00E20225" w:rsidDel="00976CCA">
          <w:rPr>
            <w:w w:val="120"/>
            <w:sz w:val="24"/>
          </w:rPr>
          <w:delText>7</w:delText>
        </w:r>
        <w:r w:rsidR="00B37045" w:rsidDel="00976CCA">
          <w:rPr>
            <w:w w:val="120"/>
            <w:sz w:val="24"/>
          </w:rPr>
          <w:delText xml:space="preserve">-05 </w:delText>
        </w:r>
      </w:del>
      <w:ins w:id="19" w:author="DENOUAL Franck" w:date="2025-10-11T16:35:00Z">
        <w:r w:rsidR="00976CCA">
          <w:rPr>
            <w:w w:val="120"/>
            <w:sz w:val="24"/>
          </w:rPr>
          <w:t>1-</w:t>
        </w:r>
      </w:ins>
      <w:ins w:id="20" w:author="DENOUAL Franck" w:date="2026-01-23T18:55:00Z">
        <w:r w:rsidR="003569E2">
          <w:rPr>
            <w:w w:val="120"/>
            <w:sz w:val="24"/>
          </w:rPr>
          <w:t>2</w:t>
        </w:r>
      </w:ins>
      <w:ins w:id="21" w:author="DENOUAL Franck" w:date="2026-01-26T18:47:00Z">
        <w:r w:rsidR="001B106E">
          <w:rPr>
            <w:w w:val="120"/>
            <w:sz w:val="24"/>
          </w:rPr>
          <w:t>6</w:t>
        </w:r>
      </w:ins>
    </w:p>
    <w:p w14:paraId="3E415049" w14:textId="77777777" w:rsidR="00CB798F" w:rsidRPr="004F5473" w:rsidRDefault="00CB798F">
      <w:pPr>
        <w:spacing w:before="1"/>
        <w:rPr>
          <w:sz w:val="36"/>
        </w:rPr>
      </w:pPr>
    </w:p>
    <w:p w14:paraId="6AB1DF60" w14:textId="0EBCE57C" w:rsidR="00CB798F" w:rsidRPr="004F5473" w:rsidRDefault="004E45B6" w:rsidP="00B37045">
      <w:pPr>
        <w:tabs>
          <w:tab w:val="left" w:pos="3072"/>
          <w:tab w:val="left" w:pos="3099"/>
        </w:tabs>
        <w:ind w:left="104"/>
        <w:rPr>
          <w:sz w:val="24"/>
        </w:rPr>
      </w:pPr>
      <w:r w:rsidRPr="004F5473">
        <w:rPr>
          <w:b/>
          <w:w w:val="120"/>
          <w:sz w:val="24"/>
        </w:rPr>
        <w:t>No.</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pages:</w:t>
      </w:r>
      <w:r w:rsidRPr="004F5473">
        <w:rPr>
          <w:b/>
          <w:w w:val="120"/>
          <w:sz w:val="24"/>
        </w:rPr>
        <w:tab/>
      </w:r>
      <w:r w:rsidR="00470AD4">
        <w:rPr>
          <w:b/>
          <w:w w:val="120"/>
          <w:sz w:val="24"/>
        </w:rPr>
        <w:tab/>
      </w:r>
      <w:r w:rsidR="00385C5D" w:rsidRPr="00385C5D">
        <w:rPr>
          <w:w w:val="120"/>
          <w:sz w:val="24"/>
        </w:rPr>
        <w:fldChar w:fldCharType="begin"/>
      </w:r>
      <w:r w:rsidR="00385C5D" w:rsidRPr="00385C5D">
        <w:rPr>
          <w:w w:val="120"/>
          <w:sz w:val="24"/>
        </w:rPr>
        <w:instrText xml:space="preserve"> NUMPAGES  \* Arabic  \* MERGEFORMAT </w:instrText>
      </w:r>
      <w:r w:rsidR="00385C5D" w:rsidRPr="00385C5D">
        <w:rPr>
          <w:w w:val="120"/>
          <w:sz w:val="24"/>
        </w:rPr>
        <w:fldChar w:fldCharType="separate"/>
      </w:r>
      <w:ins w:id="22" w:author="DENOUAL Franck" w:date="2026-01-26T18:47:00Z">
        <w:r w:rsidR="001B106E">
          <w:rPr>
            <w:noProof/>
            <w:w w:val="120"/>
            <w:sz w:val="24"/>
          </w:rPr>
          <w:t>10</w:t>
        </w:r>
      </w:ins>
      <w:del w:id="23" w:author="DENOUAL Franck" w:date="2025-10-29T18:43:00Z">
        <w:r w:rsidR="00976CCA" w:rsidDel="0033180F">
          <w:rPr>
            <w:noProof/>
            <w:w w:val="120"/>
            <w:sz w:val="24"/>
          </w:rPr>
          <w:delText>9</w:delText>
        </w:r>
      </w:del>
      <w:r w:rsidR="00385C5D" w:rsidRPr="00385C5D">
        <w:rPr>
          <w:w w:val="120"/>
          <w:sz w:val="24"/>
        </w:rPr>
        <w:fldChar w:fldCharType="end"/>
      </w:r>
      <w:r w:rsidRPr="004F5473">
        <w:rPr>
          <w:w w:val="120"/>
          <w:sz w:val="24"/>
        </w:rPr>
        <w:t xml:space="preserve"> (with cover</w:t>
      </w:r>
      <w:r w:rsidRPr="004F5473">
        <w:rPr>
          <w:spacing w:val="-10"/>
          <w:w w:val="120"/>
          <w:sz w:val="24"/>
        </w:rPr>
        <w:t xml:space="preserve"> </w:t>
      </w:r>
      <w:r w:rsidRPr="004F5473">
        <w:rPr>
          <w:w w:val="120"/>
          <w:sz w:val="24"/>
        </w:rPr>
        <w:t>page)</w:t>
      </w:r>
    </w:p>
    <w:p w14:paraId="44D3646E" w14:textId="77777777" w:rsidR="00CB798F" w:rsidRPr="004F5473" w:rsidRDefault="00CB798F">
      <w:pPr>
        <w:spacing w:before="1"/>
        <w:rPr>
          <w:sz w:val="36"/>
        </w:rPr>
      </w:pPr>
    </w:p>
    <w:p w14:paraId="60A86B64" w14:textId="7FF0AB0F" w:rsidR="00FF2653" w:rsidRPr="004F5473" w:rsidRDefault="00FF2653" w:rsidP="00FF2653">
      <w:pPr>
        <w:tabs>
          <w:tab w:val="left" w:pos="3099"/>
        </w:tabs>
        <w:ind w:left="104"/>
        <w:rPr>
          <w:sz w:val="24"/>
        </w:rPr>
      </w:pPr>
      <w:r w:rsidRPr="004F5473">
        <w:rPr>
          <w:b/>
          <w:w w:val="120"/>
          <w:sz w:val="24"/>
        </w:rPr>
        <w:t>Email</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Convenor:</w:t>
      </w:r>
      <w:r w:rsidRPr="004F5473">
        <w:rPr>
          <w:b/>
          <w:w w:val="120"/>
          <w:sz w:val="24"/>
        </w:rPr>
        <w:tab/>
      </w:r>
      <w:r w:rsidR="000C78E6" w:rsidRPr="004F5473">
        <w:rPr>
          <w:w w:val="120"/>
          <w:sz w:val="24"/>
        </w:rPr>
        <w:t>young.L</w:t>
      </w:r>
      <w:r w:rsidRPr="004F5473">
        <w:rPr>
          <w:w w:val="120"/>
          <w:sz w:val="24"/>
        </w:rPr>
        <w:t>@</w:t>
      </w:r>
      <w:r w:rsidR="000C78E6" w:rsidRPr="004F5473">
        <w:rPr>
          <w:w w:val="120"/>
          <w:sz w:val="24"/>
        </w:rPr>
        <w:t>samsung.com</w:t>
      </w:r>
    </w:p>
    <w:p w14:paraId="050B5CFC" w14:textId="77777777" w:rsidR="00CB798F" w:rsidRPr="004F5473" w:rsidRDefault="00CB798F">
      <w:pPr>
        <w:spacing w:before="1"/>
        <w:rPr>
          <w:b/>
          <w:sz w:val="36"/>
        </w:rPr>
      </w:pPr>
    </w:p>
    <w:p w14:paraId="1FFAF59B" w14:textId="05C48A83" w:rsidR="00CB798F" w:rsidRPr="004F5473" w:rsidRDefault="004E45B6">
      <w:pPr>
        <w:tabs>
          <w:tab w:val="left" w:pos="3099"/>
        </w:tabs>
        <w:ind w:left="104"/>
        <w:rPr>
          <w:color w:val="0000EE"/>
          <w:w w:val="120"/>
          <w:sz w:val="24"/>
          <w:u w:val="single" w:color="0000EE"/>
        </w:rPr>
      </w:pPr>
      <w:r w:rsidRPr="004F5473">
        <w:rPr>
          <w:b/>
          <w:w w:val="120"/>
          <w:sz w:val="24"/>
        </w:rPr>
        <w:t>Committee</w:t>
      </w:r>
      <w:r w:rsidRPr="004F5473">
        <w:rPr>
          <w:b/>
          <w:spacing w:val="-6"/>
          <w:w w:val="120"/>
          <w:sz w:val="24"/>
        </w:rPr>
        <w:t xml:space="preserve"> </w:t>
      </w:r>
      <w:r w:rsidRPr="004F5473">
        <w:rPr>
          <w:b/>
          <w:w w:val="120"/>
          <w:sz w:val="24"/>
        </w:rPr>
        <w:t>URL:</w:t>
      </w:r>
      <w:r w:rsidRPr="004F5473">
        <w:rPr>
          <w:b/>
          <w:w w:val="120"/>
          <w:sz w:val="24"/>
        </w:rPr>
        <w:tab/>
      </w:r>
      <w:r w:rsidR="004C5008">
        <w:fldChar w:fldCharType="begin"/>
      </w:r>
      <w:r w:rsidR="004C5008">
        <w:instrText xml:space="preserve"> HYPERLINK "https://isotc.iso.org/livelink/livelink/open/jtc1sc29wg3" </w:instrText>
      </w:r>
      <w:ins w:id="24" w:author="DENOUAL Franck" w:date="2026-01-26T18:47:00Z"/>
      <w:r w:rsidR="004C5008">
        <w:fldChar w:fldCharType="separate"/>
      </w:r>
      <w:r w:rsidR="000C78E6" w:rsidRPr="004F5473">
        <w:rPr>
          <w:rStyle w:val="Hyperlink"/>
          <w:w w:val="120"/>
          <w:sz w:val="24"/>
        </w:rPr>
        <w:t>https://isotc.iso.org/livelink/livelink/open/jtc1sc29wg3</w:t>
      </w:r>
      <w:r w:rsidR="004C5008">
        <w:rPr>
          <w:rStyle w:val="Hyperlink"/>
          <w:w w:val="120"/>
          <w:sz w:val="24"/>
        </w:rPr>
        <w:fldChar w:fldCharType="end"/>
      </w:r>
    </w:p>
    <w:p w14:paraId="2FB50602" w14:textId="4EB45278" w:rsidR="00F03F9B" w:rsidRPr="004F5473" w:rsidRDefault="00F03F9B">
      <w:pPr>
        <w:tabs>
          <w:tab w:val="left" w:pos="3099"/>
        </w:tabs>
        <w:ind w:left="104"/>
        <w:rPr>
          <w:color w:val="0000EE"/>
          <w:w w:val="120"/>
          <w:sz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type w:val="continuous"/>
          <w:pgSz w:w="11900" w:h="16840"/>
          <w:pgMar w:top="540" w:right="980" w:bottom="280" w:left="1000" w:header="720" w:footer="720" w:gutter="0"/>
          <w:cols w:space="720"/>
        </w:sectPr>
      </w:pPr>
    </w:p>
    <w:p w14:paraId="5D542300" w14:textId="77777777" w:rsidR="00385C5D" w:rsidRPr="002A076C" w:rsidRDefault="00385C5D" w:rsidP="00385C5D">
      <w:pPr>
        <w:widowControl/>
        <w:jc w:val="center"/>
        <w:rPr>
          <w:rFonts w:ascii="Times New Roman" w:eastAsia="SimSun" w:hAnsi="Times New Roman" w:cs="Times New Roman"/>
          <w:b/>
          <w:sz w:val="28"/>
          <w:szCs w:val="24"/>
          <w:lang w:val="fr-FR" w:eastAsia="zh-CN"/>
        </w:rPr>
      </w:pPr>
      <w:r w:rsidRPr="002A076C">
        <w:rPr>
          <w:rFonts w:ascii="Times New Roman" w:eastAsia="SimSun" w:hAnsi="Times New Roman" w:cs="Times New Roman"/>
          <w:b/>
          <w:sz w:val="28"/>
          <w:szCs w:val="24"/>
          <w:lang w:val="fr-FR" w:eastAsia="zh-CN"/>
        </w:rPr>
        <w:lastRenderedPageBreak/>
        <w:t>INTERNATIONAL ORGANISATION FOR STANDARDISATION</w:t>
      </w:r>
    </w:p>
    <w:p w14:paraId="7FCF95DB" w14:textId="77777777" w:rsidR="00385C5D" w:rsidRPr="002A076C" w:rsidRDefault="00385C5D" w:rsidP="00385C5D">
      <w:pPr>
        <w:widowControl/>
        <w:jc w:val="center"/>
        <w:rPr>
          <w:rFonts w:ascii="Times New Roman" w:eastAsia="SimSun" w:hAnsi="Times New Roman" w:cs="Times New Roman"/>
          <w:b/>
          <w:sz w:val="28"/>
          <w:szCs w:val="24"/>
          <w:lang w:val="fr-FR" w:eastAsia="zh-CN"/>
        </w:rPr>
      </w:pPr>
      <w:r w:rsidRPr="002A076C">
        <w:rPr>
          <w:rFonts w:ascii="Times New Roman" w:eastAsia="SimSun" w:hAnsi="Times New Roman" w:cs="Times New Roman"/>
          <w:b/>
          <w:sz w:val="28"/>
          <w:szCs w:val="24"/>
          <w:lang w:val="fr-FR" w:eastAsia="zh-CN"/>
        </w:rPr>
        <w:t>ORGANISATION INTERNATIONALE DE NORMALISATION</w:t>
      </w:r>
    </w:p>
    <w:p w14:paraId="59B4F11C" w14:textId="5AB6F93A" w:rsidR="00385C5D" w:rsidRPr="002A076C" w:rsidRDefault="00385C5D" w:rsidP="00385C5D">
      <w:pPr>
        <w:widowControl/>
        <w:jc w:val="center"/>
        <w:rPr>
          <w:rFonts w:ascii="Times New Roman" w:eastAsia="SimSun" w:hAnsi="Times New Roman" w:cs="Times New Roman"/>
          <w:b/>
          <w:sz w:val="28"/>
          <w:szCs w:val="24"/>
          <w:lang w:val="fr-FR" w:eastAsia="zh-CN"/>
        </w:rPr>
      </w:pPr>
      <w:r w:rsidRPr="002A076C">
        <w:rPr>
          <w:rFonts w:ascii="Times New Roman" w:eastAsia="SimSun" w:hAnsi="Times New Roman" w:cs="Times New Roman"/>
          <w:b/>
          <w:sz w:val="28"/>
          <w:szCs w:val="24"/>
          <w:lang w:val="fr-FR" w:eastAsia="zh-CN"/>
        </w:rPr>
        <w:t>ISO/IEC JTC 1/SC 29/WG 3</w:t>
      </w:r>
    </w:p>
    <w:p w14:paraId="0D92B76F"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CODING OF MOVING PICTURES AND AUDIO</w:t>
      </w:r>
    </w:p>
    <w:p w14:paraId="5093E541" w14:textId="77777777" w:rsidR="00385C5D" w:rsidRPr="003226C8" w:rsidRDefault="00385C5D" w:rsidP="00385C5D">
      <w:pPr>
        <w:rPr>
          <w:rFonts w:ascii="Times New Roman" w:hAnsi="Times New Roman" w:cs="Times New Roman"/>
          <w:lang w:val="en-GB"/>
        </w:rPr>
      </w:pPr>
    </w:p>
    <w:p w14:paraId="54CED6D6" w14:textId="3EBFCE6A"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3 </w:t>
      </w:r>
      <w:r w:rsidRPr="003226C8">
        <w:rPr>
          <w:rFonts w:ascii="Times New Roman" w:eastAsia="SimSun" w:hAnsi="Times New Roman" w:cs="Times New Roman"/>
          <w:b/>
          <w:sz w:val="48"/>
          <w:szCs w:val="24"/>
          <w:lang w:val="en-GB" w:eastAsia="zh-CN"/>
        </w:rPr>
        <w:t>N</w:t>
      </w:r>
      <w:r w:rsidRPr="003226C8">
        <w:rPr>
          <w:rFonts w:ascii="Times New Roman" w:hAnsi="Times New Roman" w:cs="Times New Roman"/>
          <w:lang w:val="en-GB"/>
        </w:rPr>
        <w:t xml:space="preserve"> </w:t>
      </w:r>
      <w:del w:id="25" w:author="DENOUAL Franck" w:date="2025-10-11T16:35:00Z">
        <w:r w:rsidR="003226C8" w:rsidDel="00976CCA">
          <w:rPr>
            <w:rFonts w:ascii="Times New Roman" w:eastAsia="SimSun" w:hAnsi="Times New Roman" w:cs="Times New Roman"/>
            <w:b/>
            <w:sz w:val="48"/>
            <w:szCs w:val="24"/>
            <w:lang w:val="en-GB" w:eastAsia="zh-CN"/>
          </w:rPr>
          <w:delText>0</w:delText>
        </w:r>
        <w:r w:rsidR="00EF3636" w:rsidRPr="00EF3636" w:rsidDel="00976CCA">
          <w:rPr>
            <w:rFonts w:ascii="Times New Roman" w:eastAsia="SimSun" w:hAnsi="Times New Roman" w:cs="Times New Roman"/>
            <w:b/>
            <w:sz w:val="48"/>
            <w:szCs w:val="24"/>
            <w:lang w:val="en-GB" w:eastAsia="zh-CN"/>
          </w:rPr>
          <w:delText>1582</w:delText>
        </w:r>
      </w:del>
      <w:ins w:id="26" w:author="DENOUAL Franck" w:date="2025-10-11T16:35:00Z">
        <w:r w:rsidR="00976CCA">
          <w:rPr>
            <w:rFonts w:ascii="Times New Roman" w:eastAsia="SimSun" w:hAnsi="Times New Roman" w:cs="Times New Roman"/>
            <w:b/>
            <w:sz w:val="48"/>
            <w:szCs w:val="24"/>
            <w:lang w:val="en-GB" w:eastAsia="zh-CN"/>
          </w:rPr>
          <w:t>0</w:t>
        </w:r>
        <w:r w:rsidR="00976CCA" w:rsidRPr="00EF3636">
          <w:rPr>
            <w:rFonts w:ascii="Times New Roman" w:eastAsia="SimSun" w:hAnsi="Times New Roman" w:cs="Times New Roman"/>
            <w:b/>
            <w:sz w:val="48"/>
            <w:szCs w:val="24"/>
            <w:lang w:val="en-GB" w:eastAsia="zh-CN"/>
          </w:rPr>
          <w:t>1</w:t>
        </w:r>
      </w:ins>
      <w:ins w:id="27" w:author="DENOUAL Franck" w:date="2026-01-23T18:55:00Z">
        <w:r w:rsidR="003569E2">
          <w:rPr>
            <w:rFonts w:ascii="Times New Roman" w:eastAsia="SimSun" w:hAnsi="Times New Roman" w:cs="Times New Roman"/>
            <w:b/>
            <w:sz w:val="48"/>
            <w:szCs w:val="24"/>
            <w:lang w:val="en-GB" w:eastAsia="zh-CN"/>
          </w:rPr>
          <w:t>714</w:t>
        </w:r>
      </w:ins>
    </w:p>
    <w:p w14:paraId="1E14C2FC" w14:textId="67404474" w:rsidR="00385C5D" w:rsidRDefault="00E20225" w:rsidP="00385C5D">
      <w:pPr>
        <w:widowControl/>
        <w:jc w:val="right"/>
        <w:rPr>
          <w:rFonts w:ascii="Times New Roman" w:eastAsia="SimSun" w:hAnsi="Times New Roman" w:cs="Times New Roman"/>
          <w:b/>
          <w:sz w:val="28"/>
          <w:szCs w:val="24"/>
          <w:lang w:val="en-GB" w:eastAsia="zh-CN"/>
        </w:rPr>
      </w:pPr>
      <w:del w:id="28" w:author="DENOUAL Franck" w:date="2025-10-11T16:36:00Z">
        <w:r w:rsidDel="00976CCA">
          <w:rPr>
            <w:rFonts w:ascii="Times New Roman" w:eastAsia="SimSun" w:hAnsi="Times New Roman" w:cs="Times New Roman"/>
            <w:b/>
            <w:sz w:val="28"/>
            <w:szCs w:val="24"/>
            <w:lang w:val="en-GB" w:eastAsia="zh-CN"/>
          </w:rPr>
          <w:delText>Daejeon</w:delText>
        </w:r>
        <w:r w:rsidRPr="003226C8" w:rsidDel="00976CCA">
          <w:rPr>
            <w:rFonts w:ascii="Times New Roman" w:eastAsia="SimSun" w:hAnsi="Times New Roman" w:cs="Times New Roman"/>
            <w:b/>
            <w:sz w:val="28"/>
            <w:szCs w:val="24"/>
            <w:lang w:val="en-GB" w:eastAsia="zh-CN"/>
          </w:rPr>
          <w:delText xml:space="preserve"> </w:delText>
        </w:r>
      </w:del>
      <w:ins w:id="29" w:author="DENOUAL Franck" w:date="2026-01-23T18:55:00Z">
        <w:r w:rsidR="003569E2">
          <w:rPr>
            <w:rFonts w:ascii="Times New Roman" w:eastAsia="SimSun" w:hAnsi="Times New Roman" w:cs="Times New Roman"/>
            <w:b/>
            <w:sz w:val="28"/>
            <w:szCs w:val="24"/>
            <w:lang w:val="en-GB" w:eastAsia="zh-CN"/>
          </w:rPr>
          <w:t>Online</w:t>
        </w:r>
      </w:ins>
      <w:r w:rsidR="00385C5D" w:rsidRPr="003226C8">
        <w:rPr>
          <w:rFonts w:ascii="Times New Roman" w:eastAsia="SimSun" w:hAnsi="Times New Roman" w:cs="Times New Roman"/>
          <w:b/>
          <w:sz w:val="28"/>
          <w:szCs w:val="24"/>
          <w:lang w:val="en-GB" w:eastAsia="zh-CN"/>
        </w:rPr>
        <w:t xml:space="preserve">– </w:t>
      </w:r>
      <w:del w:id="30" w:author="DENOUAL Franck" w:date="2025-10-11T16:36:00Z">
        <w:r w:rsidDel="00976CCA">
          <w:rPr>
            <w:rFonts w:ascii="Times New Roman" w:eastAsia="SimSun" w:hAnsi="Times New Roman" w:cs="Times New Roman"/>
            <w:b/>
            <w:sz w:val="28"/>
            <w:szCs w:val="24"/>
            <w:lang w:val="en-GB" w:eastAsia="zh-CN"/>
          </w:rPr>
          <w:delText xml:space="preserve">July </w:delText>
        </w:r>
      </w:del>
      <w:ins w:id="31" w:author="DENOUAL Franck" w:date="2026-01-23T18:55:00Z">
        <w:r w:rsidR="003569E2">
          <w:rPr>
            <w:rFonts w:ascii="Times New Roman" w:eastAsia="SimSun" w:hAnsi="Times New Roman" w:cs="Times New Roman"/>
            <w:b/>
            <w:sz w:val="28"/>
            <w:szCs w:val="24"/>
            <w:lang w:val="en-GB" w:eastAsia="zh-CN"/>
          </w:rPr>
          <w:t>January</w:t>
        </w:r>
      </w:ins>
      <w:ins w:id="32" w:author="DENOUAL Franck" w:date="2025-10-11T16:36:00Z">
        <w:r w:rsidR="00976CCA">
          <w:rPr>
            <w:rFonts w:ascii="Times New Roman" w:eastAsia="SimSun" w:hAnsi="Times New Roman" w:cs="Times New Roman"/>
            <w:b/>
            <w:sz w:val="28"/>
            <w:szCs w:val="24"/>
            <w:lang w:val="en-GB" w:eastAsia="zh-CN"/>
          </w:rPr>
          <w:t xml:space="preserve"> </w:t>
        </w:r>
      </w:ins>
      <w:r w:rsidR="00385C5D" w:rsidRPr="003226C8">
        <w:rPr>
          <w:rFonts w:ascii="Times New Roman" w:eastAsia="SimSun" w:hAnsi="Times New Roman" w:cs="Times New Roman"/>
          <w:b/>
          <w:sz w:val="28"/>
          <w:szCs w:val="24"/>
          <w:lang w:val="en-GB" w:eastAsia="zh-CN"/>
        </w:rPr>
        <w:t>202</w:t>
      </w:r>
      <w:ins w:id="33" w:author="DENOUAL Franck" w:date="2026-01-23T18:55:00Z">
        <w:r w:rsidR="003569E2">
          <w:rPr>
            <w:rFonts w:ascii="Times New Roman" w:eastAsia="SimSun" w:hAnsi="Times New Roman" w:cs="Times New Roman"/>
            <w:b/>
            <w:sz w:val="28"/>
            <w:szCs w:val="24"/>
            <w:lang w:val="en-GB" w:eastAsia="zh-CN"/>
          </w:rPr>
          <w:t>6</w:t>
        </w:r>
      </w:ins>
      <w:del w:id="34" w:author="DENOUAL Franck" w:date="2026-01-23T18:55:00Z">
        <w:r w:rsidR="009B4DCC" w:rsidDel="003569E2">
          <w:rPr>
            <w:rFonts w:ascii="Times New Roman" w:eastAsia="SimSun" w:hAnsi="Times New Roman" w:cs="Times New Roman"/>
            <w:b/>
            <w:sz w:val="28"/>
            <w:szCs w:val="24"/>
            <w:lang w:val="en-GB" w:eastAsia="zh-CN"/>
          </w:rPr>
          <w:delText>5</w:delText>
        </w:r>
      </w:del>
    </w:p>
    <w:p w14:paraId="543EFB12" w14:textId="77777777" w:rsidR="00424A99" w:rsidRDefault="00424A99" w:rsidP="00385C5D">
      <w:pPr>
        <w:widowControl/>
        <w:jc w:val="right"/>
        <w:rPr>
          <w:rFonts w:ascii="Times New Roman" w:eastAsia="SimSun" w:hAnsi="Times New Roman" w:cs="Times New Roman"/>
          <w:b/>
          <w:sz w:val="28"/>
          <w:szCs w:val="24"/>
          <w:lang w:val="en-GB" w:eastAsia="zh-CN"/>
        </w:rPr>
      </w:pPr>
    </w:p>
    <w:p w14:paraId="5A3EF8CC" w14:textId="4B6A9E12" w:rsidR="00424A99" w:rsidRPr="003226C8" w:rsidRDefault="00424A99"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ab/>
      </w:r>
    </w:p>
    <w:tbl>
      <w:tblPr>
        <w:tblW w:w="10169" w:type="dxa"/>
        <w:tblLook w:val="01E0" w:firstRow="1" w:lastRow="1" w:firstColumn="1" w:lastColumn="1" w:noHBand="0" w:noVBand="0"/>
      </w:tblPr>
      <w:tblGrid>
        <w:gridCol w:w="1890"/>
        <w:gridCol w:w="8279"/>
      </w:tblGrid>
      <w:tr w:rsidR="00424A99" w:rsidRPr="00424A99" w14:paraId="621ABDE8" w14:textId="77777777" w:rsidTr="00424A99">
        <w:tc>
          <w:tcPr>
            <w:tcW w:w="1890" w:type="dxa"/>
            <w:hideMark/>
          </w:tcPr>
          <w:p w14:paraId="2604B74B" w14:textId="77777777" w:rsidR="00424A99" w:rsidRDefault="00424A99">
            <w:pPr>
              <w:suppressAutoHyphens/>
              <w:rPr>
                <w:rFonts w:ascii="Times New Roman" w:hAnsi="Times New Roman" w:cs="Times New Roman"/>
                <w:b/>
                <w:sz w:val="24"/>
                <w:lang w:val="en-GB"/>
              </w:rPr>
            </w:pPr>
            <w:r>
              <w:rPr>
                <w:rFonts w:ascii="Times New Roman" w:hAnsi="Times New Roman" w:cs="Times New Roman"/>
                <w:b/>
                <w:sz w:val="24"/>
                <w:lang w:val="en-GB"/>
              </w:rPr>
              <w:t>Title</w:t>
            </w:r>
          </w:p>
        </w:tc>
        <w:tc>
          <w:tcPr>
            <w:tcW w:w="8279" w:type="dxa"/>
            <w:hideMark/>
          </w:tcPr>
          <w:p w14:paraId="1DF88533" w14:textId="658A9CDB" w:rsidR="00424A99" w:rsidRDefault="0099689B">
            <w:pPr>
              <w:suppressAutoHyphens/>
              <w:rPr>
                <w:rFonts w:ascii="Times New Roman" w:hAnsi="Times New Roman" w:cs="Times New Roman"/>
                <w:b/>
                <w:sz w:val="24"/>
                <w:highlight w:val="yellow"/>
                <w:lang w:val="en-GB"/>
              </w:rPr>
            </w:pPr>
            <w:del w:id="35" w:author="DENOUAL Franck" w:date="2025-10-11T16:36:00Z">
              <w:r w:rsidRPr="0099689B" w:rsidDel="00976CCA">
                <w:rPr>
                  <w:rFonts w:ascii="Times New Roman" w:hAnsi="Times New Roman" w:cs="Times New Roman"/>
                  <w:b/>
                  <w:sz w:val="24"/>
                  <w:lang w:val="en-GB"/>
                </w:rPr>
                <w:delText>D</w:delText>
              </w:r>
              <w:r w:rsidR="00E20225" w:rsidDel="00976CCA">
                <w:rPr>
                  <w:rFonts w:ascii="Times New Roman" w:hAnsi="Times New Roman" w:cs="Times New Roman"/>
                  <w:b/>
                  <w:sz w:val="24"/>
                  <w:lang w:val="en-GB"/>
                </w:rPr>
                <w:delText xml:space="preserve">raft </w:delText>
              </w:r>
              <w:r w:rsidR="00EF3636" w:rsidDel="00976CCA">
                <w:rPr>
                  <w:rFonts w:ascii="Times New Roman" w:hAnsi="Times New Roman" w:cs="Times New Roman"/>
                  <w:b/>
                  <w:sz w:val="24"/>
                  <w:lang w:val="en-GB"/>
                </w:rPr>
                <w:delText>t</w:delText>
              </w:r>
            </w:del>
            <w:ins w:id="36" w:author="DENOUAL Franck" w:date="2026-01-23T18:55:00Z">
              <w:r w:rsidR="003569E2">
                <w:rPr>
                  <w:rFonts w:ascii="Times New Roman" w:hAnsi="Times New Roman" w:cs="Times New Roman"/>
                  <w:b/>
                  <w:sz w:val="24"/>
                  <w:lang w:val="en-GB"/>
                </w:rPr>
                <w:t xml:space="preserve">Potential improvement </w:t>
              </w:r>
            </w:ins>
            <w:del w:id="37" w:author="DENOUAL Franck" w:date="2026-01-23T18:55:00Z">
              <w:r w:rsidR="00EF3636" w:rsidDel="003569E2">
                <w:rPr>
                  <w:rFonts w:ascii="Times New Roman" w:hAnsi="Times New Roman" w:cs="Times New Roman"/>
                  <w:b/>
                  <w:sz w:val="24"/>
                  <w:lang w:val="en-GB"/>
                </w:rPr>
                <w:delText>ext</w:delText>
              </w:r>
              <w:r w:rsidRPr="0099689B" w:rsidDel="003569E2">
                <w:rPr>
                  <w:rFonts w:ascii="Times New Roman" w:hAnsi="Times New Roman" w:cs="Times New Roman"/>
                  <w:b/>
                  <w:sz w:val="24"/>
                  <w:lang w:val="en-GB"/>
                </w:rPr>
                <w:delText xml:space="preserve"> </w:delText>
              </w:r>
            </w:del>
            <w:r w:rsidRPr="0099689B">
              <w:rPr>
                <w:rFonts w:ascii="Times New Roman" w:hAnsi="Times New Roman" w:cs="Times New Roman"/>
                <w:b/>
                <w:sz w:val="24"/>
                <w:lang w:val="en-GB"/>
              </w:rPr>
              <w:t xml:space="preserve">of ISO/IEC 23001-7:2023 </w:t>
            </w:r>
            <w:r w:rsidR="00EF3636">
              <w:rPr>
                <w:rFonts w:ascii="Times New Roman" w:hAnsi="Times New Roman" w:cs="Times New Roman"/>
                <w:b/>
                <w:sz w:val="24"/>
                <w:lang w:val="en-GB"/>
              </w:rPr>
              <w:t>DAM</w:t>
            </w:r>
            <w:r w:rsidR="00EF3636" w:rsidRPr="0099689B">
              <w:rPr>
                <w:rFonts w:ascii="Times New Roman" w:hAnsi="Times New Roman" w:cs="Times New Roman"/>
                <w:b/>
                <w:sz w:val="24"/>
                <w:lang w:val="en-GB"/>
              </w:rPr>
              <w:t xml:space="preserve"> </w:t>
            </w:r>
            <w:r w:rsidRPr="0099689B">
              <w:rPr>
                <w:rFonts w:ascii="Times New Roman" w:hAnsi="Times New Roman" w:cs="Times New Roman"/>
                <w:b/>
                <w:sz w:val="24"/>
                <w:lang w:val="en-GB"/>
              </w:rPr>
              <w:t>1 AES-256 Support</w:t>
            </w:r>
          </w:p>
        </w:tc>
      </w:tr>
      <w:tr w:rsidR="00424A99" w14:paraId="04B9B932" w14:textId="77777777" w:rsidTr="00424A99">
        <w:tc>
          <w:tcPr>
            <w:tcW w:w="1890" w:type="dxa"/>
            <w:hideMark/>
          </w:tcPr>
          <w:p w14:paraId="36F458F4" w14:textId="77777777" w:rsidR="00424A99" w:rsidRDefault="00424A99">
            <w:pPr>
              <w:suppressAutoHyphens/>
              <w:rPr>
                <w:rFonts w:ascii="Times New Roman" w:hAnsi="Times New Roman" w:cs="Times New Roman"/>
                <w:b/>
                <w:sz w:val="24"/>
                <w:lang w:val="en-GB"/>
              </w:rPr>
            </w:pPr>
            <w:r>
              <w:rPr>
                <w:rFonts w:ascii="Times New Roman" w:hAnsi="Times New Roman" w:cs="Times New Roman"/>
                <w:b/>
                <w:sz w:val="24"/>
                <w:lang w:val="en-GB"/>
              </w:rPr>
              <w:t>Source</w:t>
            </w:r>
          </w:p>
        </w:tc>
        <w:tc>
          <w:tcPr>
            <w:tcW w:w="8279" w:type="dxa"/>
            <w:hideMark/>
          </w:tcPr>
          <w:p w14:paraId="57056327" w14:textId="77777777" w:rsidR="00424A99" w:rsidRDefault="00424A99">
            <w:pPr>
              <w:suppressAutoHyphens/>
              <w:rPr>
                <w:rFonts w:ascii="Times New Roman" w:hAnsi="Times New Roman" w:cs="Times New Roman"/>
                <w:b/>
                <w:sz w:val="24"/>
                <w:lang w:val="en-GB"/>
              </w:rPr>
            </w:pPr>
            <w:r>
              <w:rPr>
                <w:rFonts w:ascii="Times New Roman" w:hAnsi="Times New Roman" w:cs="Times New Roman"/>
                <w:b/>
                <w:sz w:val="24"/>
                <w:lang w:val="en-GB"/>
              </w:rPr>
              <w:t>WG 03, MPEG Systems</w:t>
            </w:r>
          </w:p>
        </w:tc>
      </w:tr>
      <w:tr w:rsidR="00424A99" w14:paraId="26E0C470" w14:textId="77777777" w:rsidTr="00424A99">
        <w:tc>
          <w:tcPr>
            <w:tcW w:w="1890" w:type="dxa"/>
            <w:hideMark/>
          </w:tcPr>
          <w:p w14:paraId="64026776" w14:textId="77777777" w:rsidR="00424A99" w:rsidRDefault="00424A99">
            <w:pPr>
              <w:suppressAutoHyphens/>
              <w:rPr>
                <w:rFonts w:ascii="Times New Roman" w:hAnsi="Times New Roman" w:cs="Times New Roman"/>
                <w:b/>
                <w:sz w:val="24"/>
                <w:lang w:val="en-GB"/>
              </w:rPr>
            </w:pPr>
            <w:r>
              <w:rPr>
                <w:rFonts w:ascii="Times New Roman" w:hAnsi="Times New Roman" w:cs="Times New Roman"/>
                <w:b/>
                <w:sz w:val="24"/>
                <w:lang w:val="en-GB"/>
              </w:rPr>
              <w:t>Status</w:t>
            </w:r>
          </w:p>
        </w:tc>
        <w:tc>
          <w:tcPr>
            <w:tcW w:w="8279" w:type="dxa"/>
            <w:hideMark/>
          </w:tcPr>
          <w:p w14:paraId="4B4811D4" w14:textId="77777777" w:rsidR="00424A99" w:rsidRDefault="00424A99">
            <w:pPr>
              <w:suppressAutoHyphens/>
              <w:rPr>
                <w:rFonts w:ascii="Times New Roman" w:hAnsi="Times New Roman" w:cs="Times New Roman"/>
                <w:b/>
                <w:sz w:val="24"/>
                <w:lang w:val="en-GB"/>
              </w:rPr>
            </w:pPr>
            <w:r>
              <w:rPr>
                <w:rFonts w:ascii="Times New Roman" w:hAnsi="Times New Roman" w:cs="Times New Roman"/>
                <w:b/>
                <w:sz w:val="24"/>
                <w:lang w:val="en-GB"/>
              </w:rPr>
              <w:t>Approved</w:t>
            </w:r>
          </w:p>
        </w:tc>
      </w:tr>
      <w:tr w:rsidR="00424A99" w14:paraId="3AD24ACE" w14:textId="77777777" w:rsidTr="00424A99">
        <w:tc>
          <w:tcPr>
            <w:tcW w:w="1890" w:type="dxa"/>
            <w:hideMark/>
          </w:tcPr>
          <w:p w14:paraId="17DCCF09" w14:textId="77777777" w:rsidR="00424A99" w:rsidRDefault="00424A99">
            <w:pPr>
              <w:suppressAutoHyphens/>
              <w:rPr>
                <w:rFonts w:ascii="Times New Roman" w:hAnsi="Times New Roman" w:cs="Times New Roman"/>
                <w:b/>
                <w:sz w:val="24"/>
                <w:lang w:val="en-GB"/>
              </w:rPr>
            </w:pPr>
            <w:r>
              <w:rPr>
                <w:rFonts w:ascii="Times New Roman" w:hAnsi="Times New Roman" w:cs="Times New Roman"/>
                <w:b/>
                <w:sz w:val="24"/>
                <w:lang w:val="en-GB"/>
              </w:rPr>
              <w:t>Serial Number</w:t>
            </w:r>
          </w:p>
        </w:tc>
        <w:tc>
          <w:tcPr>
            <w:tcW w:w="8279" w:type="dxa"/>
            <w:hideMark/>
          </w:tcPr>
          <w:p w14:paraId="0CFF57A7" w14:textId="42C2BEDF" w:rsidR="00424A99" w:rsidRDefault="00EF3636">
            <w:pPr>
              <w:suppressAutoHyphens/>
              <w:rPr>
                <w:rFonts w:ascii="Times New Roman" w:hAnsi="Times New Roman" w:cs="Times New Roman"/>
                <w:b/>
                <w:sz w:val="24"/>
                <w:lang w:val="en-GB"/>
              </w:rPr>
            </w:pPr>
            <w:del w:id="38" w:author="DENOUAL Franck" w:date="2026-01-23T18:55:00Z">
              <w:r w:rsidRPr="00EF3636" w:rsidDel="003569E2">
                <w:rPr>
                  <w:rFonts w:ascii="Times New Roman" w:hAnsi="Times New Roman" w:cs="Times New Roman"/>
                  <w:b/>
                  <w:bCs/>
                </w:rPr>
                <w:delText>25</w:delText>
              </w:r>
            </w:del>
            <w:ins w:id="39" w:author="DENOUAL Franck" w:date="2026-01-23T18:55:00Z">
              <w:r w:rsidR="003569E2">
                <w:rPr>
                  <w:rFonts w:ascii="Times New Roman" w:hAnsi="Times New Roman" w:cs="Times New Roman"/>
                  <w:b/>
                  <w:bCs/>
                </w:rPr>
                <w:t>25903</w:t>
              </w:r>
            </w:ins>
            <w:del w:id="40" w:author="DENOUAL Franck" w:date="2025-10-11T16:36:00Z">
              <w:r w:rsidRPr="00EF3636" w:rsidDel="00976CCA">
                <w:rPr>
                  <w:rFonts w:ascii="Times New Roman" w:hAnsi="Times New Roman" w:cs="Times New Roman"/>
                  <w:b/>
                  <w:bCs/>
                </w:rPr>
                <w:delText>329</w:delText>
              </w:r>
            </w:del>
          </w:p>
        </w:tc>
      </w:tr>
    </w:tbl>
    <w:p w14:paraId="215FB457" w14:textId="77777777" w:rsidR="006E3CC1" w:rsidRPr="003226C8" w:rsidRDefault="006E3CC1" w:rsidP="006E3CC1">
      <w:pPr>
        <w:rPr>
          <w:rFonts w:ascii="Times New Roman" w:hAnsi="Times New Roman" w:cs="Times New Roman"/>
          <w:sz w:val="24"/>
        </w:rPr>
      </w:pPr>
    </w:p>
    <w:p w14:paraId="6F96202E" w14:textId="77777777" w:rsidR="006E3CC1" w:rsidRDefault="006E3CC1" w:rsidP="006E3CC1">
      <w:pPr>
        <w:rPr>
          <w:b/>
          <w:spacing w:val="-4"/>
          <w:w w:val="95"/>
          <w:sz w:val="25"/>
          <w:u w:val="thick" w:color="000000"/>
        </w:rPr>
      </w:pPr>
    </w:p>
    <w:p w14:paraId="6D5D75DA" w14:textId="77777777" w:rsidR="006E3CC1" w:rsidRDefault="006E3CC1" w:rsidP="006E3CC1">
      <w:pPr>
        <w:rPr>
          <w:b/>
          <w:color w:val="000000"/>
          <w:sz w:val="26"/>
        </w:rPr>
      </w:pPr>
      <w:r>
        <w:br w:type="page"/>
      </w:r>
    </w:p>
    <w:p w14:paraId="0F0DC0D2" w14:textId="6AA40821" w:rsidR="00FF2653" w:rsidRDefault="00FF2653" w:rsidP="0018563E">
      <w:pPr>
        <w:rPr>
          <w:rFonts w:ascii="Times New Roman" w:hAnsi="Times New Roman" w:cs="Times New Roman"/>
          <w:sz w:val="24"/>
        </w:rPr>
      </w:pPr>
    </w:p>
    <w:p w14:paraId="63660771" w14:textId="23509C1B" w:rsidR="00160712" w:rsidRPr="003569E2" w:rsidRDefault="00160712" w:rsidP="00160712">
      <w:pPr>
        <w:pStyle w:val="zzCover"/>
        <w:rPr>
          <w:noProof/>
          <w:color w:val="0000FF"/>
          <w:sz w:val="54"/>
          <w:lang w:val="en-US"/>
        </w:rPr>
      </w:pPr>
      <w:r w:rsidRPr="009D6BE5">
        <w:fldChar w:fldCharType="begin"/>
      </w:r>
      <w:r w:rsidRPr="003569E2">
        <w:rPr>
          <w:lang w:val="en-US"/>
        </w:rPr>
        <w:instrText xml:space="preserve"> SET DDHeadingPage1 "" </w:instrText>
      </w:r>
      <w:r w:rsidRPr="009D6BE5">
        <w:fldChar w:fldCharType="separate"/>
      </w:r>
      <w:bookmarkStart w:id="41" w:name="DDHeadingPage1"/>
      <w:bookmarkEnd w:id="41"/>
      <w:ins w:id="42" w:author="DENOUAL Franck" w:date="2026-01-26T18:47:00Z">
        <w:r w:rsidR="001B106E">
          <w:rPr>
            <w:noProof/>
            <w:lang w:val="en-US"/>
          </w:rPr>
          <w:t xml:space="preserve"> </w:t>
        </w:r>
      </w:ins>
      <w:del w:id="43" w:author="DENOUAL Franck" w:date="2026-01-23T19:09:00Z">
        <w:r w:rsidR="008632BC" w:rsidRPr="003569E2" w:rsidDel="000E39A5">
          <w:rPr>
            <w:noProof/>
            <w:lang w:val="en-US"/>
          </w:rPr>
          <w:delText xml:space="preserve"> </w:delText>
        </w:r>
      </w:del>
      <w:r w:rsidRPr="009D6BE5">
        <w:fldChar w:fldCharType="end"/>
      </w:r>
      <w:r w:rsidRPr="009D6BE5">
        <w:fldChar w:fldCharType="begin"/>
      </w:r>
      <w:r w:rsidRPr="003569E2">
        <w:rPr>
          <w:lang w:val="en-US"/>
        </w:rPr>
        <w:instrText xml:space="preserve"> SET DDOrganization "© ISO/IEC 2017 – All rights reserved" </w:instrText>
      </w:r>
      <w:r w:rsidRPr="009D6BE5">
        <w:fldChar w:fldCharType="separate"/>
      </w:r>
      <w:bookmarkStart w:id="44" w:name="DDOrganization"/>
      <w:r w:rsidR="001B106E" w:rsidRPr="003569E2">
        <w:rPr>
          <w:noProof/>
          <w:lang w:val="en-US"/>
        </w:rPr>
        <w:t>© ISO/IEC 2017 – All rights reserved</w:t>
      </w:r>
      <w:bookmarkEnd w:id="44"/>
      <w:r w:rsidRPr="009D6BE5">
        <w:fldChar w:fldCharType="end"/>
      </w:r>
      <w:r w:rsidRPr="009D6BE5">
        <w:fldChar w:fldCharType="begin"/>
      </w:r>
      <w:r w:rsidRPr="003569E2">
        <w:rPr>
          <w:lang w:val="en-US"/>
        </w:rPr>
        <w:instrText xml:space="preserve"> SET LibEnteteISO "ISO/IEC 14496-5:2001/PDAM 43:2017(E)" </w:instrText>
      </w:r>
      <w:r w:rsidRPr="009D6BE5">
        <w:fldChar w:fldCharType="separate"/>
      </w:r>
      <w:bookmarkStart w:id="45" w:name="LibEnteteISO"/>
      <w:r w:rsidR="001B106E" w:rsidRPr="003569E2">
        <w:rPr>
          <w:noProof/>
          <w:lang w:val="en-US"/>
        </w:rPr>
        <w:t>ISO/IEC 14496-5:2001/PDAM 43:2017(E)</w:t>
      </w:r>
      <w:bookmarkEnd w:id="45"/>
      <w:r w:rsidRPr="009D6BE5">
        <w:fldChar w:fldCharType="end"/>
      </w:r>
      <w:r w:rsidRPr="009D6BE5">
        <w:fldChar w:fldCharType="begin"/>
      </w:r>
      <w:r w:rsidRPr="003569E2">
        <w:rPr>
          <w:lang w:val="en-US"/>
        </w:rPr>
        <w:instrText xml:space="preserve"> SET LIBTypeTitreISO " 63" </w:instrText>
      </w:r>
      <w:r w:rsidRPr="009D6BE5">
        <w:fldChar w:fldCharType="separate"/>
      </w:r>
      <w:bookmarkStart w:id="46" w:name="LIBTypeTitreISO"/>
      <w:r w:rsidR="001B106E" w:rsidRPr="003569E2">
        <w:rPr>
          <w:noProof/>
          <w:lang w:val="en-US"/>
        </w:rPr>
        <w:t xml:space="preserve"> 63</w:t>
      </w:r>
      <w:bookmarkEnd w:id="46"/>
      <w:r w:rsidRPr="009D6BE5">
        <w:fldChar w:fldCharType="end"/>
      </w:r>
      <w:r w:rsidRPr="009D6BE5">
        <w:fldChar w:fldCharType="begin"/>
      </w:r>
      <w:r w:rsidRPr="003569E2">
        <w:rPr>
          <w:lang w:val="en-US"/>
        </w:rPr>
        <w:instrText xml:space="preserve"> SET DDTITLE4 "Part 5: Reference software, AMENDMENT43: New levels of ALS simple profile" </w:instrText>
      </w:r>
      <w:r w:rsidRPr="009D6BE5">
        <w:fldChar w:fldCharType="separate"/>
      </w:r>
      <w:bookmarkStart w:id="47" w:name="DDTITLE4"/>
      <w:r w:rsidR="001B106E" w:rsidRPr="003569E2">
        <w:rPr>
          <w:noProof/>
          <w:lang w:val="en-US"/>
        </w:rPr>
        <w:t>Part 5: Reference software, AMENDMENT43: New levels of ALS simple profile</w:t>
      </w:r>
      <w:bookmarkEnd w:id="47"/>
      <w:r w:rsidRPr="009D6BE5">
        <w:fldChar w:fldCharType="end"/>
      </w:r>
      <w:r w:rsidRPr="009D6BE5">
        <w:fldChar w:fldCharType="begin"/>
      </w:r>
      <w:r w:rsidRPr="003569E2">
        <w:rPr>
          <w:lang w:val="en-US"/>
        </w:rPr>
        <w:instrText xml:space="preserve"> SET DDTITLE3 "Information Technology — Coding of audio-visual objects" </w:instrText>
      </w:r>
      <w:r w:rsidRPr="009D6BE5">
        <w:fldChar w:fldCharType="separate"/>
      </w:r>
      <w:bookmarkStart w:id="48" w:name="DDTITLE3"/>
      <w:r w:rsidR="001B106E" w:rsidRPr="003569E2">
        <w:rPr>
          <w:noProof/>
          <w:lang w:val="en-US"/>
        </w:rPr>
        <w:t>Information Technology — Coding of audio-visual objects</w:t>
      </w:r>
      <w:bookmarkEnd w:id="48"/>
      <w:r w:rsidRPr="009D6BE5">
        <w:fldChar w:fldCharType="end"/>
      </w:r>
      <w:r w:rsidRPr="009D6BE5">
        <w:fldChar w:fldCharType="begin"/>
      </w:r>
      <w:r w:rsidRPr="003569E2">
        <w:rPr>
          <w:lang w:val="en-US"/>
        </w:rPr>
        <w:instrText xml:space="preserve"> SET DDTITLE2 "Élément introductif — Élément central — Partie 5: Élément complémentaire" </w:instrText>
      </w:r>
      <w:r w:rsidRPr="009D6BE5">
        <w:fldChar w:fldCharType="separate"/>
      </w:r>
      <w:bookmarkStart w:id="49" w:name="DDTITLE2"/>
      <w:r w:rsidR="001B106E" w:rsidRPr="003569E2">
        <w:rPr>
          <w:noProof/>
          <w:lang w:val="en-US"/>
        </w:rPr>
        <w:t>Élément introductif — Élément central — Partie 5: Élément complémentaire</w:t>
      </w:r>
      <w:bookmarkEnd w:id="49"/>
      <w:r w:rsidRPr="009D6BE5">
        <w:fldChar w:fldCharType="end"/>
      </w:r>
      <w:r w:rsidRPr="009D6BE5">
        <w:fldChar w:fldCharType="begin"/>
      </w:r>
      <w:r w:rsidRPr="003569E2">
        <w:rPr>
          <w:lang w:val="en-US"/>
        </w:rPr>
        <w:instrText xml:space="preserve"> SET DDTITLE1 "Information Technology — Coding of audio-visual objects — Part 5: Reference software, AMENDMENT43: New levels of ALS simple profile" </w:instrText>
      </w:r>
      <w:r w:rsidRPr="009D6BE5">
        <w:fldChar w:fldCharType="separate"/>
      </w:r>
      <w:bookmarkStart w:id="50" w:name="DDTITLE1"/>
      <w:r w:rsidR="001B106E" w:rsidRPr="003569E2">
        <w:rPr>
          <w:noProof/>
          <w:lang w:val="en-US"/>
        </w:rPr>
        <w:t>Information Technology — Coding of audio-visual objects — Part 5: Reference software, AMENDMENT43: New levels of ALS simple profile</w:t>
      </w:r>
      <w:bookmarkEnd w:id="50"/>
      <w:r w:rsidRPr="009D6BE5">
        <w:fldChar w:fldCharType="end"/>
      </w:r>
      <w:r w:rsidRPr="009D6BE5">
        <w:fldChar w:fldCharType="begin"/>
      </w:r>
      <w:r w:rsidRPr="003569E2">
        <w:rPr>
          <w:lang w:val="en-US"/>
        </w:rPr>
        <w:instrText xml:space="preserve"> SET DDDocLanguage "E" </w:instrText>
      </w:r>
      <w:r w:rsidRPr="009D6BE5">
        <w:fldChar w:fldCharType="separate"/>
      </w:r>
      <w:bookmarkStart w:id="51" w:name="DDDocLanguage"/>
      <w:r w:rsidR="001B106E" w:rsidRPr="003569E2">
        <w:rPr>
          <w:noProof/>
          <w:lang w:val="en-US"/>
        </w:rPr>
        <w:t>E</w:t>
      </w:r>
      <w:bookmarkEnd w:id="51"/>
      <w:r w:rsidRPr="009D6BE5">
        <w:fldChar w:fldCharType="end"/>
      </w:r>
      <w:r w:rsidRPr="009D6BE5">
        <w:fldChar w:fldCharType="begin"/>
      </w:r>
      <w:r w:rsidRPr="003569E2">
        <w:rPr>
          <w:lang w:val="en-US"/>
        </w:rPr>
        <w:instrText xml:space="preserve"> SET DDWorkDocDate "2017-01-18" </w:instrText>
      </w:r>
      <w:r w:rsidRPr="009D6BE5">
        <w:fldChar w:fldCharType="separate"/>
      </w:r>
      <w:bookmarkStart w:id="52" w:name="DDWorkDocDate"/>
      <w:r w:rsidR="001B106E" w:rsidRPr="003569E2">
        <w:rPr>
          <w:noProof/>
          <w:lang w:val="en-US"/>
        </w:rPr>
        <w:t>2017-01-18</w:t>
      </w:r>
      <w:bookmarkEnd w:id="52"/>
      <w:r w:rsidRPr="009D6BE5">
        <w:fldChar w:fldCharType="end"/>
      </w:r>
      <w:r w:rsidRPr="009D6BE5">
        <w:fldChar w:fldCharType="begin"/>
      </w:r>
      <w:r w:rsidRPr="003569E2">
        <w:rPr>
          <w:lang w:val="en-US"/>
        </w:rPr>
        <w:instrText xml:space="preserve"> SET DDDocStage "(30) Committee" </w:instrText>
      </w:r>
      <w:r w:rsidRPr="009D6BE5">
        <w:fldChar w:fldCharType="separate"/>
      </w:r>
      <w:bookmarkStart w:id="53" w:name="DDDocStage"/>
      <w:r w:rsidR="001B106E" w:rsidRPr="003569E2">
        <w:rPr>
          <w:noProof/>
          <w:lang w:val="en-US"/>
        </w:rPr>
        <w:t>(30) Committee</w:t>
      </w:r>
      <w:bookmarkEnd w:id="53"/>
      <w:r w:rsidRPr="009D6BE5">
        <w:fldChar w:fldCharType="end"/>
      </w:r>
      <w:r w:rsidRPr="009D6BE5">
        <w:fldChar w:fldCharType="begin"/>
      </w:r>
      <w:r w:rsidRPr="003569E2">
        <w:rPr>
          <w:lang w:val="en-US"/>
        </w:rPr>
        <w:instrText xml:space="preserve"> SET DDOrganization3 "ISO/IEC" </w:instrText>
      </w:r>
      <w:r w:rsidRPr="009D6BE5">
        <w:fldChar w:fldCharType="separate"/>
      </w:r>
      <w:bookmarkStart w:id="54" w:name="DDOrganization3"/>
      <w:r w:rsidR="001B106E" w:rsidRPr="003569E2">
        <w:rPr>
          <w:noProof/>
          <w:lang w:val="en-US"/>
        </w:rPr>
        <w:t>ISO/IEC</w:t>
      </w:r>
      <w:bookmarkEnd w:id="54"/>
      <w:r w:rsidRPr="009D6BE5">
        <w:fldChar w:fldCharType="end"/>
      </w:r>
      <w:r w:rsidRPr="009D6BE5">
        <w:fldChar w:fldCharType="begin"/>
      </w:r>
      <w:r w:rsidRPr="003569E2">
        <w:rPr>
          <w:lang w:val="en-US"/>
        </w:rPr>
        <w:instrText xml:space="preserve"> SET DDOrganization1 "ISO/IEC J" </w:instrText>
      </w:r>
      <w:r w:rsidRPr="009D6BE5">
        <w:fldChar w:fldCharType="separate"/>
      </w:r>
      <w:bookmarkStart w:id="55" w:name="DDOrganization1"/>
      <w:r w:rsidR="001B106E" w:rsidRPr="003569E2">
        <w:rPr>
          <w:noProof/>
          <w:lang w:val="en-US"/>
        </w:rPr>
        <w:t>ISO/IEC J</w:t>
      </w:r>
      <w:bookmarkEnd w:id="55"/>
      <w:r w:rsidRPr="009D6BE5">
        <w:fldChar w:fldCharType="end"/>
      </w:r>
      <w:r w:rsidRPr="009D6BE5">
        <w:fldChar w:fldCharType="begin"/>
      </w:r>
      <w:r w:rsidRPr="003569E2">
        <w:rPr>
          <w:lang w:val="en-US"/>
        </w:rPr>
        <w:instrText xml:space="preserve"> SET DDBASEYEAR "2001" </w:instrText>
      </w:r>
      <w:r w:rsidRPr="009D6BE5">
        <w:fldChar w:fldCharType="separate"/>
      </w:r>
      <w:bookmarkStart w:id="56" w:name="DDBASEYEAR"/>
      <w:r w:rsidR="001B106E" w:rsidRPr="003569E2">
        <w:rPr>
          <w:noProof/>
          <w:lang w:val="en-US"/>
        </w:rPr>
        <w:t>2001</w:t>
      </w:r>
      <w:bookmarkEnd w:id="56"/>
      <w:r w:rsidRPr="009D6BE5">
        <w:fldChar w:fldCharType="end"/>
      </w:r>
      <w:r w:rsidRPr="009D6BE5">
        <w:fldChar w:fldCharType="begin"/>
      </w:r>
      <w:r w:rsidRPr="003569E2">
        <w:rPr>
          <w:lang w:val="en-US"/>
        </w:rPr>
        <w:instrText xml:space="preserve"> SET DDAmno "43" </w:instrText>
      </w:r>
      <w:r w:rsidRPr="009D6BE5">
        <w:fldChar w:fldCharType="separate"/>
      </w:r>
      <w:bookmarkStart w:id="57" w:name="DDAmno"/>
      <w:r w:rsidR="001B106E" w:rsidRPr="003569E2">
        <w:rPr>
          <w:noProof/>
          <w:lang w:val="en-US"/>
        </w:rPr>
        <w:t>43</w:t>
      </w:r>
      <w:bookmarkEnd w:id="57"/>
      <w:r w:rsidRPr="009D6BE5">
        <w:fldChar w:fldCharType="end"/>
      </w:r>
      <w:r w:rsidRPr="009D6BE5">
        <w:fldChar w:fldCharType="begin"/>
      </w:r>
      <w:r w:rsidRPr="003569E2">
        <w:rPr>
          <w:lang w:val="en-US"/>
        </w:rPr>
        <w:instrText xml:space="preserve"> SET DDDocSubType "Amendment" </w:instrText>
      </w:r>
      <w:r w:rsidRPr="009D6BE5">
        <w:fldChar w:fldCharType="separate"/>
      </w:r>
      <w:bookmarkStart w:id="58" w:name="DDDocSubType"/>
      <w:r w:rsidR="001B106E" w:rsidRPr="003569E2">
        <w:rPr>
          <w:noProof/>
          <w:lang w:val="en-US"/>
        </w:rPr>
        <w:t>Amendment</w:t>
      </w:r>
      <w:bookmarkEnd w:id="58"/>
      <w:r w:rsidRPr="009D6BE5">
        <w:fldChar w:fldCharType="end"/>
      </w:r>
      <w:r w:rsidRPr="009D6BE5">
        <w:fldChar w:fldCharType="begin"/>
      </w:r>
      <w:r w:rsidRPr="003569E2">
        <w:rPr>
          <w:lang w:val="en-US"/>
        </w:rPr>
        <w:instrText xml:space="preserve"> SET DDDocType "International Standard" </w:instrText>
      </w:r>
      <w:r w:rsidRPr="009D6BE5">
        <w:fldChar w:fldCharType="separate"/>
      </w:r>
      <w:bookmarkStart w:id="59" w:name="DDDocType"/>
      <w:r w:rsidR="001B106E" w:rsidRPr="003569E2">
        <w:rPr>
          <w:noProof/>
          <w:lang w:val="en-US"/>
        </w:rPr>
        <w:t>International Standard</w:t>
      </w:r>
      <w:bookmarkEnd w:id="59"/>
      <w:r w:rsidRPr="009D6BE5">
        <w:fldChar w:fldCharType="end"/>
      </w:r>
      <w:r w:rsidRPr="009D6BE5">
        <w:fldChar w:fldCharType="begin"/>
      </w:r>
      <w:r w:rsidRPr="003569E2">
        <w:rPr>
          <w:lang w:val="en-US"/>
        </w:rPr>
        <w:instrText xml:space="preserve"> SET DDpubYear "2017" </w:instrText>
      </w:r>
      <w:r w:rsidRPr="009D6BE5">
        <w:fldChar w:fldCharType="separate"/>
      </w:r>
      <w:bookmarkStart w:id="60" w:name="DDpubYear"/>
      <w:r w:rsidR="001B106E" w:rsidRPr="003569E2">
        <w:rPr>
          <w:noProof/>
          <w:lang w:val="en-US"/>
        </w:rPr>
        <w:t>2017</w:t>
      </w:r>
      <w:bookmarkEnd w:id="60"/>
      <w:r w:rsidRPr="009D6BE5">
        <w:fldChar w:fldCharType="end"/>
      </w:r>
      <w:r w:rsidRPr="009D6BE5">
        <w:fldChar w:fldCharType="begin"/>
      </w:r>
      <w:r w:rsidRPr="003569E2">
        <w:rPr>
          <w:lang w:val="en-US"/>
        </w:rPr>
        <w:instrText xml:space="preserve"> SET DDWorkDocNo "" </w:instrText>
      </w:r>
      <w:r w:rsidRPr="009D6BE5">
        <w:fldChar w:fldCharType="separate"/>
      </w:r>
      <w:bookmarkStart w:id="61" w:name="DDWorkDocNo"/>
      <w:bookmarkEnd w:id="61"/>
      <w:ins w:id="62" w:author="DENOUAL Franck" w:date="2026-01-26T18:47:00Z">
        <w:r w:rsidR="001B106E">
          <w:rPr>
            <w:noProof/>
            <w:lang w:val="en-US"/>
          </w:rPr>
          <w:t xml:space="preserve"> </w:t>
        </w:r>
      </w:ins>
      <w:del w:id="63" w:author="DENOUAL Franck" w:date="2026-01-23T19:09:00Z">
        <w:r w:rsidR="008632BC" w:rsidRPr="003569E2" w:rsidDel="000E39A5">
          <w:rPr>
            <w:noProof/>
            <w:lang w:val="en-US"/>
          </w:rPr>
          <w:delText xml:space="preserve"> </w:delText>
        </w:r>
      </w:del>
      <w:r w:rsidRPr="009D6BE5">
        <w:fldChar w:fldCharType="end"/>
      </w:r>
      <w:r w:rsidRPr="009D6BE5">
        <w:fldChar w:fldCharType="begin"/>
      </w:r>
      <w:r w:rsidRPr="003569E2">
        <w:rPr>
          <w:lang w:val="en-US"/>
        </w:rPr>
        <w:instrText xml:space="preserve"> SET DDRefNoPart "ISO/IEC 14496" </w:instrText>
      </w:r>
      <w:r w:rsidRPr="009D6BE5">
        <w:fldChar w:fldCharType="separate"/>
      </w:r>
      <w:bookmarkStart w:id="64" w:name="DDRefNoPart"/>
      <w:r w:rsidR="001B106E" w:rsidRPr="003569E2">
        <w:rPr>
          <w:noProof/>
          <w:lang w:val="en-US"/>
        </w:rPr>
        <w:t>ISO/IEC 14496</w:t>
      </w:r>
      <w:bookmarkEnd w:id="64"/>
      <w:r w:rsidRPr="009D6BE5">
        <w:fldChar w:fldCharType="end"/>
      </w:r>
      <w:r w:rsidRPr="009D6BE5">
        <w:fldChar w:fldCharType="begin"/>
      </w:r>
      <w:r w:rsidRPr="003569E2">
        <w:rPr>
          <w:lang w:val="en-US"/>
        </w:rPr>
        <w:instrText xml:space="preserve"> SET DDRefGen "ISO/IEC 14496</w:instrText>
      </w:r>
      <w:r w:rsidRPr="003569E2">
        <w:rPr>
          <w:lang w:val="en-US"/>
        </w:rPr>
        <w:noBreakHyphen/>
        <w:instrText xml:space="preserve">5" </w:instrText>
      </w:r>
      <w:r w:rsidRPr="009D6BE5">
        <w:fldChar w:fldCharType="separate"/>
      </w:r>
      <w:bookmarkStart w:id="65" w:name="DDRefGen"/>
      <w:r w:rsidR="001B106E" w:rsidRPr="003569E2">
        <w:rPr>
          <w:noProof/>
          <w:lang w:val="en-US"/>
        </w:rPr>
        <w:t>ISO/IEC 14496</w:t>
      </w:r>
      <w:r w:rsidR="001B106E" w:rsidRPr="003569E2">
        <w:rPr>
          <w:noProof/>
          <w:lang w:val="en-US"/>
        </w:rPr>
        <w:noBreakHyphen/>
        <w:t>5</w:t>
      </w:r>
      <w:bookmarkEnd w:id="65"/>
      <w:r w:rsidRPr="009D6BE5">
        <w:fldChar w:fldCharType="end"/>
      </w:r>
      <w:r w:rsidRPr="009D6BE5">
        <w:fldChar w:fldCharType="begin"/>
      </w:r>
      <w:r w:rsidRPr="003569E2">
        <w:rPr>
          <w:lang w:val="en-US"/>
        </w:rPr>
        <w:instrText xml:space="preserve"> SET DDRefNum "ISO/IEC 14496-5/PDAM 43:2017" </w:instrText>
      </w:r>
      <w:r w:rsidRPr="009D6BE5">
        <w:fldChar w:fldCharType="separate"/>
      </w:r>
      <w:bookmarkStart w:id="66" w:name="DDRefNum"/>
      <w:r w:rsidR="001B106E" w:rsidRPr="003569E2">
        <w:rPr>
          <w:noProof/>
          <w:lang w:val="en-US"/>
        </w:rPr>
        <w:t>ISO/IEC 14496-5/PDAM 43:2017</w:t>
      </w:r>
      <w:bookmarkEnd w:id="66"/>
      <w:r w:rsidRPr="009D6BE5">
        <w:fldChar w:fldCharType="end"/>
      </w:r>
      <w:r w:rsidRPr="009D6BE5">
        <w:fldChar w:fldCharType="begin"/>
      </w:r>
      <w:r w:rsidRPr="003569E2">
        <w:rPr>
          <w:lang w:val="en-US"/>
        </w:rPr>
        <w:instrText xml:space="preserve"> SET DDSCSecr "" </w:instrText>
      </w:r>
      <w:r w:rsidRPr="009D6BE5">
        <w:fldChar w:fldCharType="separate"/>
      </w:r>
      <w:bookmarkStart w:id="67" w:name="DDSCSecr"/>
      <w:bookmarkEnd w:id="67"/>
      <w:ins w:id="68" w:author="DENOUAL Franck" w:date="2026-01-26T18:47:00Z">
        <w:r w:rsidR="001B106E">
          <w:rPr>
            <w:noProof/>
            <w:lang w:val="en-US"/>
          </w:rPr>
          <w:t xml:space="preserve"> </w:t>
        </w:r>
      </w:ins>
      <w:del w:id="69" w:author="DENOUAL Franck" w:date="2026-01-23T19:09:00Z">
        <w:r w:rsidR="008632BC" w:rsidRPr="003569E2" w:rsidDel="000E39A5">
          <w:rPr>
            <w:noProof/>
            <w:lang w:val="en-US"/>
          </w:rPr>
          <w:delText xml:space="preserve"> </w:delText>
        </w:r>
      </w:del>
      <w:r w:rsidRPr="009D6BE5">
        <w:fldChar w:fldCharType="end"/>
      </w:r>
      <w:r w:rsidRPr="009D6BE5">
        <w:fldChar w:fldCharType="begin"/>
      </w:r>
      <w:r w:rsidRPr="003569E2">
        <w:rPr>
          <w:lang w:val="en-US"/>
        </w:rPr>
        <w:instrText xml:space="preserve"> SET DDSecr "" </w:instrText>
      </w:r>
      <w:r w:rsidRPr="009D6BE5">
        <w:fldChar w:fldCharType="separate"/>
      </w:r>
      <w:bookmarkStart w:id="70" w:name="DDSecr"/>
      <w:bookmarkEnd w:id="70"/>
      <w:ins w:id="71" w:author="DENOUAL Franck" w:date="2026-01-26T18:47:00Z">
        <w:r w:rsidR="001B106E">
          <w:rPr>
            <w:noProof/>
            <w:lang w:val="en-US"/>
          </w:rPr>
          <w:t xml:space="preserve"> </w:t>
        </w:r>
      </w:ins>
      <w:del w:id="72" w:author="DENOUAL Franck" w:date="2026-01-23T19:09:00Z">
        <w:r w:rsidR="008632BC" w:rsidRPr="003569E2" w:rsidDel="000E39A5">
          <w:rPr>
            <w:noProof/>
            <w:lang w:val="en-US"/>
          </w:rPr>
          <w:delText xml:space="preserve"> </w:delText>
        </w:r>
      </w:del>
      <w:r w:rsidRPr="009D6BE5">
        <w:fldChar w:fldCharType="end"/>
      </w:r>
      <w:r w:rsidRPr="009D6BE5">
        <w:fldChar w:fldCharType="begin"/>
      </w:r>
      <w:r w:rsidRPr="003569E2">
        <w:rPr>
          <w:lang w:val="en-US"/>
        </w:rPr>
        <w:instrText xml:space="preserve"> SET DDSCTitle "" </w:instrText>
      </w:r>
      <w:r w:rsidRPr="009D6BE5">
        <w:fldChar w:fldCharType="separate"/>
      </w:r>
      <w:bookmarkStart w:id="73" w:name="DDSCTitle"/>
      <w:bookmarkEnd w:id="73"/>
      <w:ins w:id="74" w:author="DENOUAL Franck" w:date="2026-01-26T18:47:00Z">
        <w:r w:rsidR="001B106E">
          <w:rPr>
            <w:noProof/>
            <w:lang w:val="en-US"/>
          </w:rPr>
          <w:t xml:space="preserve"> </w:t>
        </w:r>
      </w:ins>
      <w:del w:id="75" w:author="DENOUAL Franck" w:date="2026-01-23T19:09:00Z">
        <w:r w:rsidR="008632BC" w:rsidRPr="003569E2" w:rsidDel="000E39A5">
          <w:rPr>
            <w:noProof/>
            <w:lang w:val="en-US"/>
          </w:rPr>
          <w:delText xml:space="preserve"> </w:delText>
        </w:r>
      </w:del>
      <w:r w:rsidRPr="009D6BE5">
        <w:fldChar w:fldCharType="end"/>
      </w:r>
      <w:r w:rsidRPr="009D6BE5">
        <w:fldChar w:fldCharType="begin"/>
      </w:r>
      <w:r w:rsidRPr="003569E2">
        <w:rPr>
          <w:lang w:val="en-US"/>
        </w:rPr>
        <w:instrText xml:space="preserve"> SET DDTCTitle "" </w:instrText>
      </w:r>
      <w:r w:rsidRPr="009D6BE5">
        <w:fldChar w:fldCharType="separate"/>
      </w:r>
      <w:bookmarkStart w:id="76" w:name="DDTCTitle"/>
      <w:bookmarkEnd w:id="76"/>
      <w:ins w:id="77" w:author="DENOUAL Franck" w:date="2026-01-26T18:47:00Z">
        <w:r w:rsidR="001B106E">
          <w:rPr>
            <w:noProof/>
            <w:lang w:val="en-US"/>
          </w:rPr>
          <w:t xml:space="preserve"> </w:t>
        </w:r>
      </w:ins>
      <w:del w:id="78" w:author="DENOUAL Franck" w:date="2026-01-23T19:09:00Z">
        <w:r w:rsidR="008632BC" w:rsidRPr="003569E2" w:rsidDel="000E39A5">
          <w:rPr>
            <w:noProof/>
            <w:lang w:val="en-US"/>
          </w:rPr>
          <w:delText xml:space="preserve"> </w:delText>
        </w:r>
      </w:del>
      <w:r w:rsidRPr="009D6BE5">
        <w:fldChar w:fldCharType="end"/>
      </w:r>
      <w:r w:rsidRPr="009D6BE5">
        <w:fldChar w:fldCharType="begin"/>
      </w:r>
      <w:r w:rsidRPr="003569E2">
        <w:rPr>
          <w:lang w:val="en-US"/>
        </w:rPr>
        <w:instrText xml:space="preserve"> SET DDWGNum "11" </w:instrText>
      </w:r>
      <w:r w:rsidRPr="009D6BE5">
        <w:fldChar w:fldCharType="separate"/>
      </w:r>
      <w:bookmarkStart w:id="79" w:name="DDWGNum"/>
      <w:r w:rsidR="001B106E" w:rsidRPr="003569E2">
        <w:rPr>
          <w:noProof/>
          <w:lang w:val="en-US"/>
        </w:rPr>
        <w:t>11</w:t>
      </w:r>
      <w:bookmarkEnd w:id="79"/>
      <w:r w:rsidRPr="009D6BE5">
        <w:fldChar w:fldCharType="end"/>
      </w:r>
      <w:r w:rsidRPr="009D6BE5">
        <w:fldChar w:fldCharType="begin"/>
      </w:r>
      <w:r w:rsidRPr="003569E2">
        <w:rPr>
          <w:lang w:val="en-US"/>
        </w:rPr>
        <w:instrText xml:space="preserve"> SET DDSCNum "29" </w:instrText>
      </w:r>
      <w:r w:rsidRPr="009D6BE5">
        <w:fldChar w:fldCharType="separate"/>
      </w:r>
      <w:bookmarkStart w:id="80" w:name="DDSCNum"/>
      <w:r w:rsidR="001B106E" w:rsidRPr="003569E2">
        <w:rPr>
          <w:noProof/>
          <w:lang w:val="en-US"/>
        </w:rPr>
        <w:t>29</w:t>
      </w:r>
      <w:bookmarkEnd w:id="80"/>
      <w:r w:rsidRPr="009D6BE5">
        <w:fldChar w:fldCharType="end"/>
      </w:r>
      <w:r w:rsidRPr="009D6BE5">
        <w:fldChar w:fldCharType="begin"/>
      </w:r>
      <w:r w:rsidRPr="003569E2">
        <w:rPr>
          <w:lang w:val="en-US"/>
        </w:rPr>
        <w:instrText xml:space="preserve"> SET DDTCNum "1" </w:instrText>
      </w:r>
      <w:r w:rsidRPr="009D6BE5">
        <w:fldChar w:fldCharType="separate"/>
      </w:r>
      <w:bookmarkStart w:id="81" w:name="DDTCNum"/>
      <w:r w:rsidR="001B106E" w:rsidRPr="003569E2">
        <w:rPr>
          <w:noProof/>
          <w:lang w:val="en-US"/>
        </w:rPr>
        <w:t>1</w:t>
      </w:r>
      <w:bookmarkEnd w:id="81"/>
      <w:r w:rsidRPr="009D6BE5">
        <w:fldChar w:fldCharType="end"/>
      </w:r>
      <w:r w:rsidRPr="009D6BE5">
        <w:fldChar w:fldCharType="begin"/>
      </w:r>
      <w:r w:rsidRPr="003569E2">
        <w:rPr>
          <w:lang w:val="en-US"/>
        </w:rPr>
        <w:instrText xml:space="preserve"> SET LIBLANG " 2" </w:instrText>
      </w:r>
      <w:r w:rsidRPr="009D6BE5">
        <w:fldChar w:fldCharType="separate"/>
      </w:r>
      <w:bookmarkStart w:id="82" w:name="LIBLANG"/>
      <w:r w:rsidR="001B106E" w:rsidRPr="003569E2">
        <w:rPr>
          <w:noProof/>
          <w:lang w:val="en-US"/>
        </w:rPr>
        <w:t xml:space="preserve"> 2</w:t>
      </w:r>
      <w:bookmarkEnd w:id="82"/>
      <w:r w:rsidRPr="009D6BE5">
        <w:fldChar w:fldCharType="end"/>
      </w:r>
      <w:r w:rsidRPr="009D6BE5">
        <w:fldChar w:fldCharType="begin"/>
      </w:r>
      <w:r w:rsidRPr="003569E2">
        <w:rPr>
          <w:lang w:val="en-US"/>
        </w:rPr>
        <w:instrText xml:space="preserve"> SET libH2NAME "</w:instrText>
      </w:r>
      <w:r w:rsidRPr="009D6BE5">
        <w:instrText>見出し</w:instrText>
      </w:r>
      <w:r w:rsidRPr="003569E2">
        <w:rPr>
          <w:lang w:val="en-US"/>
        </w:rPr>
        <w:instrText xml:space="preserve"> 2" </w:instrText>
      </w:r>
      <w:r w:rsidRPr="009D6BE5">
        <w:fldChar w:fldCharType="separate"/>
      </w:r>
      <w:bookmarkStart w:id="83" w:name="libH2NAME"/>
      <w:ins w:id="84" w:author="DENOUAL Franck" w:date="2026-01-26T18:47:00Z">
        <w:r w:rsidR="001B106E" w:rsidRPr="009D6BE5">
          <w:rPr>
            <w:noProof/>
          </w:rPr>
          <w:t>見出し</w:t>
        </w:r>
        <w:r w:rsidR="001B106E" w:rsidRPr="003569E2">
          <w:rPr>
            <w:noProof/>
            <w:lang w:val="en-US"/>
          </w:rPr>
          <w:t xml:space="preserve"> 2</w:t>
        </w:r>
      </w:ins>
      <w:bookmarkEnd w:id="83"/>
      <w:del w:id="85" w:author="DENOUAL Franck" w:date="2025-10-29T18:43:00Z">
        <w:r w:rsidRPr="009D6BE5" w:rsidDel="0033180F">
          <w:rPr>
            <w:noProof/>
          </w:rPr>
          <w:delText>見出し</w:delText>
        </w:r>
        <w:r w:rsidRPr="003569E2" w:rsidDel="0033180F">
          <w:rPr>
            <w:noProof/>
            <w:lang w:val="en-US"/>
          </w:rPr>
          <w:delText xml:space="preserve"> 2</w:delText>
        </w:r>
      </w:del>
      <w:r w:rsidRPr="009D6BE5">
        <w:fldChar w:fldCharType="end"/>
      </w:r>
      <w:r w:rsidRPr="009D6BE5">
        <w:fldChar w:fldCharType="begin"/>
      </w:r>
      <w:r w:rsidRPr="003569E2">
        <w:rPr>
          <w:lang w:val="en-US"/>
        </w:rPr>
        <w:instrText xml:space="preserve"> SET libH1NAME "</w:instrText>
      </w:r>
      <w:r w:rsidRPr="009D6BE5">
        <w:instrText>見出し</w:instrText>
      </w:r>
      <w:r w:rsidRPr="003569E2">
        <w:rPr>
          <w:lang w:val="en-US"/>
        </w:rPr>
        <w:instrText xml:space="preserve"> 1" </w:instrText>
      </w:r>
      <w:r w:rsidRPr="009D6BE5">
        <w:fldChar w:fldCharType="separate"/>
      </w:r>
      <w:bookmarkStart w:id="86" w:name="libH1NAME"/>
      <w:ins w:id="87" w:author="DENOUAL Franck" w:date="2026-01-26T18:47:00Z">
        <w:r w:rsidR="001B106E" w:rsidRPr="009D6BE5">
          <w:rPr>
            <w:noProof/>
          </w:rPr>
          <w:t>見出し</w:t>
        </w:r>
        <w:r w:rsidR="001B106E" w:rsidRPr="003569E2">
          <w:rPr>
            <w:noProof/>
            <w:lang w:val="en-US"/>
          </w:rPr>
          <w:t xml:space="preserve"> 1</w:t>
        </w:r>
      </w:ins>
      <w:bookmarkEnd w:id="86"/>
      <w:del w:id="88" w:author="DENOUAL Franck" w:date="2025-10-29T18:43:00Z">
        <w:r w:rsidRPr="009D6BE5" w:rsidDel="0033180F">
          <w:rPr>
            <w:noProof/>
          </w:rPr>
          <w:delText>見出し</w:delText>
        </w:r>
        <w:r w:rsidRPr="003569E2" w:rsidDel="0033180F">
          <w:rPr>
            <w:noProof/>
            <w:lang w:val="en-US"/>
          </w:rPr>
          <w:delText xml:space="preserve"> 1</w:delText>
        </w:r>
      </w:del>
      <w:r w:rsidRPr="009D6BE5">
        <w:fldChar w:fldCharType="end"/>
      </w:r>
      <w:r w:rsidRPr="009D6BE5">
        <w:fldChar w:fldCharType="begin"/>
      </w:r>
      <w:r w:rsidRPr="003569E2">
        <w:rPr>
          <w:lang w:val="en-US"/>
        </w:rPr>
        <w:instrText xml:space="preserve"> SET LibDesc "" </w:instrText>
      </w:r>
      <w:r w:rsidRPr="009D6BE5">
        <w:fldChar w:fldCharType="separate"/>
      </w:r>
      <w:bookmarkStart w:id="89" w:name="LibDesc"/>
      <w:bookmarkEnd w:id="89"/>
      <w:ins w:id="90" w:author="DENOUAL Franck" w:date="2026-01-26T18:47:00Z">
        <w:r w:rsidR="001B106E">
          <w:rPr>
            <w:noProof/>
            <w:lang w:val="en-US"/>
          </w:rPr>
          <w:t xml:space="preserve"> </w:t>
        </w:r>
      </w:ins>
      <w:del w:id="91" w:author="DENOUAL Franck" w:date="2026-01-23T19:09:00Z">
        <w:r w:rsidR="008632BC" w:rsidRPr="003569E2" w:rsidDel="000E39A5">
          <w:rPr>
            <w:noProof/>
            <w:lang w:val="en-US"/>
          </w:rPr>
          <w:delText xml:space="preserve"> </w:delText>
        </w:r>
      </w:del>
      <w:r w:rsidRPr="009D6BE5">
        <w:fldChar w:fldCharType="end"/>
      </w:r>
      <w:r w:rsidRPr="009D6BE5">
        <w:fldChar w:fldCharType="begin"/>
      </w:r>
      <w:r w:rsidRPr="003569E2">
        <w:rPr>
          <w:lang w:val="en-US"/>
        </w:rPr>
        <w:instrText xml:space="preserve"> SET LibDescD "" </w:instrText>
      </w:r>
      <w:r w:rsidRPr="009D6BE5">
        <w:fldChar w:fldCharType="separate"/>
      </w:r>
      <w:bookmarkStart w:id="92" w:name="LibDescD"/>
      <w:bookmarkEnd w:id="92"/>
      <w:ins w:id="93" w:author="DENOUAL Franck" w:date="2026-01-26T18:47:00Z">
        <w:r w:rsidR="001B106E">
          <w:rPr>
            <w:noProof/>
            <w:lang w:val="en-US"/>
          </w:rPr>
          <w:t xml:space="preserve"> </w:t>
        </w:r>
      </w:ins>
      <w:del w:id="94" w:author="DENOUAL Franck" w:date="2026-01-23T19:09:00Z">
        <w:r w:rsidR="008632BC" w:rsidRPr="003569E2" w:rsidDel="000E39A5">
          <w:rPr>
            <w:noProof/>
            <w:lang w:val="en-US"/>
          </w:rPr>
          <w:delText xml:space="preserve"> </w:delText>
        </w:r>
      </w:del>
      <w:r w:rsidRPr="009D6BE5">
        <w:fldChar w:fldCharType="end"/>
      </w:r>
      <w:r w:rsidRPr="009D6BE5">
        <w:fldChar w:fldCharType="begin"/>
      </w:r>
      <w:r w:rsidRPr="003569E2">
        <w:rPr>
          <w:lang w:val="en-US"/>
        </w:rPr>
        <w:instrText xml:space="preserve"> SET LibDescE "" </w:instrText>
      </w:r>
      <w:r w:rsidRPr="009D6BE5">
        <w:fldChar w:fldCharType="separate"/>
      </w:r>
      <w:bookmarkStart w:id="95" w:name="LibDescE"/>
      <w:bookmarkEnd w:id="95"/>
      <w:ins w:id="96" w:author="DENOUAL Franck" w:date="2026-01-26T18:47:00Z">
        <w:r w:rsidR="001B106E">
          <w:rPr>
            <w:noProof/>
            <w:lang w:val="en-US"/>
          </w:rPr>
          <w:t xml:space="preserve"> </w:t>
        </w:r>
      </w:ins>
      <w:del w:id="97" w:author="DENOUAL Franck" w:date="2026-01-23T19:09:00Z">
        <w:r w:rsidR="008632BC" w:rsidRPr="003569E2" w:rsidDel="000E39A5">
          <w:rPr>
            <w:noProof/>
            <w:lang w:val="en-US"/>
          </w:rPr>
          <w:delText xml:space="preserve"> </w:delText>
        </w:r>
      </w:del>
      <w:r w:rsidRPr="009D6BE5">
        <w:fldChar w:fldCharType="end"/>
      </w:r>
      <w:r w:rsidRPr="009D6BE5">
        <w:fldChar w:fldCharType="begin"/>
      </w:r>
      <w:r w:rsidRPr="003569E2">
        <w:rPr>
          <w:lang w:val="en-US"/>
        </w:rPr>
        <w:instrText xml:space="preserve"> SET LibDescF "" </w:instrText>
      </w:r>
      <w:r w:rsidRPr="009D6BE5">
        <w:fldChar w:fldCharType="separate"/>
      </w:r>
      <w:bookmarkStart w:id="98" w:name="LibDescF"/>
      <w:bookmarkEnd w:id="98"/>
      <w:ins w:id="99" w:author="DENOUAL Franck" w:date="2026-01-26T18:47:00Z">
        <w:r w:rsidR="001B106E">
          <w:rPr>
            <w:noProof/>
            <w:lang w:val="en-US"/>
          </w:rPr>
          <w:t xml:space="preserve"> </w:t>
        </w:r>
      </w:ins>
      <w:del w:id="100" w:author="DENOUAL Franck" w:date="2026-01-23T19:09:00Z">
        <w:r w:rsidR="008632BC" w:rsidRPr="003569E2" w:rsidDel="000E39A5">
          <w:rPr>
            <w:noProof/>
            <w:lang w:val="en-US"/>
          </w:rPr>
          <w:delText xml:space="preserve"> </w:delText>
        </w:r>
      </w:del>
      <w:r w:rsidRPr="009D6BE5">
        <w:fldChar w:fldCharType="end"/>
      </w:r>
      <w:r w:rsidRPr="009D6BE5">
        <w:fldChar w:fldCharType="begin"/>
      </w:r>
      <w:r w:rsidRPr="003569E2">
        <w:rPr>
          <w:lang w:val="en-US"/>
        </w:rPr>
        <w:instrText xml:space="preserve"> SET NATSubVer "" </w:instrText>
      </w:r>
      <w:r w:rsidRPr="009D6BE5">
        <w:fldChar w:fldCharType="separate"/>
      </w:r>
      <w:bookmarkStart w:id="101" w:name="NATSubVer"/>
      <w:bookmarkEnd w:id="101"/>
      <w:ins w:id="102" w:author="DENOUAL Franck" w:date="2026-01-26T18:47:00Z">
        <w:r w:rsidR="001B106E">
          <w:rPr>
            <w:noProof/>
            <w:lang w:val="en-US"/>
          </w:rPr>
          <w:t xml:space="preserve"> </w:t>
        </w:r>
      </w:ins>
      <w:del w:id="103" w:author="DENOUAL Franck" w:date="2026-01-23T19:09:00Z">
        <w:r w:rsidR="008632BC" w:rsidRPr="003569E2" w:rsidDel="000E39A5">
          <w:rPr>
            <w:noProof/>
            <w:lang w:val="en-US"/>
          </w:rPr>
          <w:delText xml:space="preserve"> </w:delText>
        </w:r>
      </w:del>
      <w:r w:rsidRPr="009D6BE5">
        <w:fldChar w:fldCharType="end"/>
      </w:r>
      <w:r w:rsidRPr="009D6BE5">
        <w:fldChar w:fldCharType="begin"/>
      </w:r>
      <w:r w:rsidRPr="003569E2">
        <w:rPr>
          <w:lang w:val="en-US"/>
        </w:rPr>
        <w:instrText xml:space="preserve"> SET CENSubVer "0" </w:instrText>
      </w:r>
      <w:r w:rsidRPr="009D6BE5">
        <w:fldChar w:fldCharType="separate"/>
      </w:r>
      <w:bookmarkStart w:id="104" w:name="CENSubVer"/>
      <w:r w:rsidR="001B106E" w:rsidRPr="003569E2">
        <w:rPr>
          <w:noProof/>
          <w:lang w:val="en-US"/>
        </w:rPr>
        <w:t>0</w:t>
      </w:r>
      <w:bookmarkEnd w:id="104"/>
      <w:r w:rsidRPr="009D6BE5">
        <w:fldChar w:fldCharType="end"/>
      </w:r>
      <w:r w:rsidRPr="009D6BE5">
        <w:fldChar w:fldCharType="begin"/>
      </w:r>
      <w:r w:rsidRPr="003569E2">
        <w:rPr>
          <w:lang w:val="en-US"/>
        </w:rPr>
        <w:instrText xml:space="preserve"> SET ISOSubVer "" </w:instrText>
      </w:r>
      <w:r w:rsidRPr="009D6BE5">
        <w:fldChar w:fldCharType="separate"/>
      </w:r>
      <w:bookmarkStart w:id="105" w:name="ISOSubVer"/>
      <w:bookmarkEnd w:id="105"/>
      <w:ins w:id="106" w:author="DENOUAL Franck" w:date="2026-01-26T18:47:00Z">
        <w:r w:rsidR="001B106E">
          <w:rPr>
            <w:noProof/>
            <w:lang w:val="en-US"/>
          </w:rPr>
          <w:t xml:space="preserve"> </w:t>
        </w:r>
      </w:ins>
      <w:del w:id="107" w:author="DENOUAL Franck" w:date="2026-01-23T19:09:00Z">
        <w:r w:rsidR="008632BC" w:rsidRPr="003569E2" w:rsidDel="000E39A5">
          <w:rPr>
            <w:noProof/>
            <w:lang w:val="en-US"/>
          </w:rPr>
          <w:delText xml:space="preserve"> </w:delText>
        </w:r>
      </w:del>
      <w:r w:rsidRPr="009D6BE5">
        <w:fldChar w:fldCharType="end"/>
      </w:r>
      <w:r w:rsidRPr="009D6BE5">
        <w:fldChar w:fldCharType="begin"/>
      </w:r>
      <w:r w:rsidRPr="003569E2">
        <w:rPr>
          <w:lang w:val="en-US"/>
        </w:rPr>
        <w:instrText xml:space="preserve"> SET LIBVerMSDN "STD Version 2.8f" </w:instrText>
      </w:r>
      <w:r w:rsidRPr="009D6BE5">
        <w:fldChar w:fldCharType="separate"/>
      </w:r>
      <w:bookmarkStart w:id="108" w:name="LIBVerMSDN"/>
      <w:r w:rsidR="001B106E" w:rsidRPr="003569E2">
        <w:rPr>
          <w:noProof/>
          <w:lang w:val="en-US"/>
        </w:rPr>
        <w:t>STD Version 2.8f</w:t>
      </w:r>
      <w:bookmarkEnd w:id="108"/>
      <w:r w:rsidRPr="009D6BE5">
        <w:fldChar w:fldCharType="end"/>
      </w:r>
      <w:r w:rsidRPr="009D6BE5">
        <w:fldChar w:fldCharType="begin"/>
      </w:r>
      <w:r w:rsidRPr="003569E2">
        <w:rPr>
          <w:lang w:val="en-US"/>
        </w:rPr>
        <w:instrText xml:space="preserve"> SET LIBStageCode "30" </w:instrText>
      </w:r>
      <w:r w:rsidRPr="009D6BE5">
        <w:fldChar w:fldCharType="separate"/>
      </w:r>
      <w:bookmarkStart w:id="109" w:name="LIBStageCode"/>
      <w:r w:rsidR="001B106E" w:rsidRPr="003569E2">
        <w:rPr>
          <w:noProof/>
          <w:lang w:val="en-US"/>
        </w:rPr>
        <w:t>30</w:t>
      </w:r>
      <w:bookmarkEnd w:id="109"/>
      <w:r w:rsidRPr="009D6BE5">
        <w:fldChar w:fldCharType="end"/>
      </w:r>
      <w:r w:rsidRPr="009D6BE5">
        <w:fldChar w:fldCharType="begin"/>
      </w:r>
      <w:r w:rsidRPr="003569E2">
        <w:rPr>
          <w:lang w:val="en-US"/>
        </w:rPr>
        <w:instrText xml:space="preserve"> SET LibRpl "" </w:instrText>
      </w:r>
      <w:r w:rsidRPr="009D6BE5">
        <w:fldChar w:fldCharType="separate"/>
      </w:r>
      <w:bookmarkStart w:id="110" w:name="LibRpl"/>
      <w:bookmarkEnd w:id="110"/>
      <w:ins w:id="111" w:author="DENOUAL Franck" w:date="2026-01-26T18:47:00Z">
        <w:r w:rsidR="001B106E">
          <w:rPr>
            <w:noProof/>
            <w:lang w:val="en-US"/>
          </w:rPr>
          <w:t xml:space="preserve"> </w:t>
        </w:r>
      </w:ins>
      <w:del w:id="112" w:author="DENOUAL Franck" w:date="2026-01-23T19:09:00Z">
        <w:r w:rsidR="008632BC" w:rsidRPr="003569E2" w:rsidDel="000E39A5">
          <w:rPr>
            <w:noProof/>
            <w:lang w:val="en-US"/>
          </w:rPr>
          <w:delText xml:space="preserve"> </w:delText>
        </w:r>
      </w:del>
      <w:r w:rsidRPr="009D6BE5">
        <w:fldChar w:fldCharType="end"/>
      </w:r>
      <w:r w:rsidRPr="009D6BE5">
        <w:fldChar w:fldCharType="begin"/>
      </w:r>
      <w:r w:rsidRPr="003569E2">
        <w:rPr>
          <w:lang w:val="en-US"/>
        </w:rPr>
        <w:instrText xml:space="preserve"> SET LibICS "" </w:instrText>
      </w:r>
      <w:r w:rsidRPr="009D6BE5">
        <w:fldChar w:fldCharType="separate"/>
      </w:r>
      <w:bookmarkStart w:id="113" w:name="LibICS"/>
      <w:bookmarkEnd w:id="113"/>
      <w:ins w:id="114" w:author="DENOUAL Franck" w:date="2026-01-26T18:47:00Z">
        <w:r w:rsidR="001B106E">
          <w:rPr>
            <w:noProof/>
            <w:lang w:val="en-US"/>
          </w:rPr>
          <w:t xml:space="preserve"> </w:t>
        </w:r>
      </w:ins>
      <w:del w:id="115" w:author="DENOUAL Franck" w:date="2026-01-23T19:09:00Z">
        <w:r w:rsidR="008632BC" w:rsidRPr="003569E2" w:rsidDel="000E39A5">
          <w:rPr>
            <w:noProof/>
            <w:lang w:val="en-US"/>
          </w:rPr>
          <w:delText xml:space="preserve"> </w:delText>
        </w:r>
      </w:del>
      <w:r w:rsidRPr="009D6BE5">
        <w:fldChar w:fldCharType="end"/>
      </w:r>
      <w:r w:rsidRPr="009D6BE5">
        <w:fldChar w:fldCharType="begin"/>
      </w:r>
      <w:r w:rsidRPr="003569E2">
        <w:rPr>
          <w:lang w:val="en-US"/>
        </w:rPr>
        <w:instrText xml:space="preserve"> SET LIBFIL " 4" </w:instrText>
      </w:r>
      <w:r w:rsidRPr="009D6BE5">
        <w:fldChar w:fldCharType="separate"/>
      </w:r>
      <w:bookmarkStart w:id="116" w:name="LIBFIL"/>
      <w:r w:rsidR="001B106E" w:rsidRPr="003569E2">
        <w:rPr>
          <w:noProof/>
          <w:lang w:val="en-US"/>
        </w:rPr>
        <w:t xml:space="preserve"> 4</w:t>
      </w:r>
      <w:bookmarkEnd w:id="116"/>
      <w:r w:rsidRPr="009D6BE5">
        <w:fldChar w:fldCharType="end"/>
      </w:r>
      <w:r w:rsidRPr="009D6BE5">
        <w:fldChar w:fldCharType="begin"/>
      </w:r>
      <w:r w:rsidRPr="003569E2">
        <w:rPr>
          <w:lang w:val="en-US"/>
        </w:rPr>
        <w:instrText xml:space="preserve"> SET LIBEnFileName "C:\WorkD\Standards\ISO-IEC_14496-5_2001_A43_(E).docx" </w:instrText>
      </w:r>
      <w:r w:rsidRPr="009D6BE5">
        <w:fldChar w:fldCharType="separate"/>
      </w:r>
      <w:bookmarkStart w:id="117" w:name="LIBEnFileName"/>
      <w:r w:rsidR="001B106E" w:rsidRPr="003569E2">
        <w:rPr>
          <w:noProof/>
          <w:lang w:val="en-US"/>
        </w:rPr>
        <w:t>C:\WorkD\Standards\ISO-IEC_14496-5_2001_A43_(E).docx</w:t>
      </w:r>
      <w:bookmarkEnd w:id="117"/>
      <w:r w:rsidRPr="009D6BE5">
        <w:fldChar w:fldCharType="end"/>
      </w:r>
      <w:r w:rsidRPr="009D6BE5">
        <w:fldChar w:fldCharType="begin"/>
      </w:r>
      <w:r w:rsidRPr="003569E2">
        <w:rPr>
          <w:lang w:val="en-US"/>
        </w:rPr>
        <w:instrText xml:space="preserve"> SET LIBFrFileName ""</w:instrText>
      </w:r>
      <w:r w:rsidRPr="009D6BE5">
        <w:fldChar w:fldCharType="separate"/>
      </w:r>
      <w:bookmarkStart w:id="118" w:name="LIBFrFileName"/>
      <w:bookmarkEnd w:id="118"/>
      <w:ins w:id="119" w:author="DENOUAL Franck" w:date="2026-01-26T18:47:00Z">
        <w:r w:rsidR="001B106E">
          <w:rPr>
            <w:noProof/>
            <w:lang w:val="en-US"/>
          </w:rPr>
          <w:t xml:space="preserve"> </w:t>
        </w:r>
      </w:ins>
      <w:del w:id="120" w:author="DENOUAL Franck" w:date="2026-01-23T19:09:00Z">
        <w:r w:rsidR="008632BC" w:rsidRPr="003569E2" w:rsidDel="000E39A5">
          <w:rPr>
            <w:noProof/>
            <w:lang w:val="en-US"/>
          </w:rPr>
          <w:delText xml:space="preserve"> </w:delText>
        </w:r>
      </w:del>
      <w:r w:rsidRPr="009D6BE5">
        <w:fldChar w:fldCharType="end"/>
      </w:r>
      <w:r w:rsidRPr="009D6BE5">
        <w:fldChar w:fldCharType="begin"/>
      </w:r>
      <w:r w:rsidRPr="003569E2">
        <w:rPr>
          <w:lang w:val="en-US"/>
        </w:rPr>
        <w:instrText xml:space="preserve"> SET LIBDeFileName ""</w:instrText>
      </w:r>
      <w:r w:rsidRPr="009D6BE5">
        <w:fldChar w:fldCharType="separate"/>
      </w:r>
      <w:bookmarkStart w:id="121" w:name="LIBDeFileName"/>
      <w:bookmarkEnd w:id="121"/>
      <w:ins w:id="122" w:author="DENOUAL Franck" w:date="2026-01-26T18:47:00Z">
        <w:r w:rsidR="001B106E">
          <w:rPr>
            <w:noProof/>
            <w:lang w:val="en-US"/>
          </w:rPr>
          <w:t xml:space="preserve"> </w:t>
        </w:r>
      </w:ins>
      <w:del w:id="123" w:author="DENOUAL Franck" w:date="2026-01-23T19:09:00Z">
        <w:r w:rsidR="008632BC" w:rsidRPr="003569E2" w:rsidDel="000E39A5">
          <w:rPr>
            <w:noProof/>
            <w:lang w:val="en-US"/>
          </w:rPr>
          <w:delText xml:space="preserve"> </w:delText>
        </w:r>
      </w:del>
      <w:r w:rsidRPr="009D6BE5">
        <w:fldChar w:fldCharType="end"/>
      </w:r>
      <w:r w:rsidRPr="009D6BE5">
        <w:fldChar w:fldCharType="begin"/>
      </w:r>
      <w:r w:rsidRPr="003569E2">
        <w:rPr>
          <w:lang w:val="en-US"/>
        </w:rPr>
        <w:instrText xml:space="preserve"> SET LIBNatFileName ""</w:instrText>
      </w:r>
      <w:r w:rsidRPr="009D6BE5">
        <w:fldChar w:fldCharType="separate"/>
      </w:r>
      <w:bookmarkStart w:id="124" w:name="LIBNatFileName"/>
      <w:bookmarkEnd w:id="124"/>
      <w:ins w:id="125" w:author="DENOUAL Franck" w:date="2026-01-26T18:47:00Z">
        <w:r w:rsidR="001B106E">
          <w:rPr>
            <w:noProof/>
            <w:lang w:val="en-US"/>
          </w:rPr>
          <w:t xml:space="preserve"> </w:t>
        </w:r>
      </w:ins>
      <w:del w:id="126" w:author="DENOUAL Franck" w:date="2026-01-23T19:09:00Z">
        <w:r w:rsidR="008632BC" w:rsidRPr="003569E2" w:rsidDel="000E39A5">
          <w:rPr>
            <w:noProof/>
            <w:lang w:val="en-US"/>
          </w:rPr>
          <w:delText xml:space="preserve"> </w:delText>
        </w:r>
      </w:del>
      <w:r w:rsidRPr="009D6BE5">
        <w:fldChar w:fldCharType="end"/>
      </w:r>
      <w:r w:rsidRPr="009D6BE5">
        <w:fldChar w:fldCharType="begin"/>
      </w:r>
      <w:r w:rsidRPr="003569E2">
        <w:rPr>
          <w:lang w:val="en-US"/>
        </w:rPr>
        <w:instrText xml:space="preserve"> SET LIBFileOld "" </w:instrText>
      </w:r>
      <w:r w:rsidRPr="009D6BE5">
        <w:fldChar w:fldCharType="separate"/>
      </w:r>
      <w:bookmarkStart w:id="127" w:name="LIBFileOld"/>
      <w:bookmarkEnd w:id="127"/>
      <w:ins w:id="128" w:author="DENOUAL Franck" w:date="2026-01-26T18:47:00Z">
        <w:r w:rsidR="001B106E">
          <w:rPr>
            <w:noProof/>
            <w:lang w:val="en-US"/>
          </w:rPr>
          <w:t xml:space="preserve"> </w:t>
        </w:r>
      </w:ins>
      <w:del w:id="129" w:author="DENOUAL Franck" w:date="2026-01-23T19:09:00Z">
        <w:r w:rsidR="008632BC" w:rsidRPr="003569E2" w:rsidDel="000E39A5">
          <w:rPr>
            <w:noProof/>
            <w:lang w:val="en-US"/>
          </w:rPr>
          <w:delText xml:space="preserve"> </w:delText>
        </w:r>
      </w:del>
      <w:r w:rsidRPr="009D6BE5">
        <w:fldChar w:fldCharType="end"/>
      </w:r>
      <w:r w:rsidRPr="009D6BE5">
        <w:fldChar w:fldCharType="begin"/>
      </w:r>
      <w:r w:rsidRPr="003569E2">
        <w:rPr>
          <w:lang w:val="en-US"/>
        </w:rPr>
        <w:instrText xml:space="preserve"> SET LIBTypeTitreCEN "" </w:instrText>
      </w:r>
      <w:r w:rsidRPr="009D6BE5">
        <w:fldChar w:fldCharType="separate"/>
      </w:r>
      <w:bookmarkStart w:id="130" w:name="LIBTypeTitre"/>
      <w:bookmarkStart w:id="131" w:name="LIBTypeTitreCEN"/>
      <w:bookmarkEnd w:id="130"/>
      <w:bookmarkEnd w:id="131"/>
      <w:ins w:id="132" w:author="DENOUAL Franck" w:date="2026-01-26T18:47:00Z">
        <w:r w:rsidR="001B106E">
          <w:rPr>
            <w:noProof/>
            <w:lang w:val="en-US"/>
          </w:rPr>
          <w:t xml:space="preserve"> </w:t>
        </w:r>
      </w:ins>
      <w:del w:id="133" w:author="DENOUAL Franck" w:date="2026-01-23T19:09:00Z">
        <w:r w:rsidR="008632BC" w:rsidRPr="003569E2" w:rsidDel="000E39A5">
          <w:rPr>
            <w:noProof/>
            <w:lang w:val="en-US"/>
          </w:rPr>
          <w:delText xml:space="preserve"> </w:delText>
        </w:r>
      </w:del>
      <w:r w:rsidRPr="009D6BE5">
        <w:fldChar w:fldCharType="end"/>
      </w:r>
      <w:r w:rsidRPr="009D6BE5">
        <w:fldChar w:fldCharType="begin"/>
      </w:r>
      <w:r w:rsidRPr="003569E2">
        <w:rPr>
          <w:lang w:val="en-US"/>
        </w:rPr>
        <w:instrText xml:space="preserve"> SET LIBTypeTitreNAT "" </w:instrText>
      </w:r>
      <w:r w:rsidRPr="009D6BE5">
        <w:fldChar w:fldCharType="separate"/>
      </w:r>
      <w:bookmarkStart w:id="134" w:name="LIBTypeTitreNAT"/>
      <w:bookmarkEnd w:id="134"/>
      <w:ins w:id="135" w:author="DENOUAL Franck" w:date="2026-01-26T18:47:00Z">
        <w:r w:rsidR="001B106E">
          <w:rPr>
            <w:noProof/>
            <w:lang w:val="en-US"/>
          </w:rPr>
          <w:t xml:space="preserve"> </w:t>
        </w:r>
      </w:ins>
      <w:del w:id="136" w:author="DENOUAL Franck" w:date="2026-01-23T19:09:00Z">
        <w:r w:rsidR="008632BC" w:rsidRPr="003569E2" w:rsidDel="000E39A5">
          <w:rPr>
            <w:noProof/>
            <w:lang w:val="en-US"/>
          </w:rPr>
          <w:delText xml:space="preserve"> </w:delText>
        </w:r>
      </w:del>
      <w:r w:rsidRPr="009D6BE5">
        <w:fldChar w:fldCharType="end"/>
      </w:r>
      <w:r w:rsidRPr="009D6BE5">
        <w:fldChar w:fldCharType="begin"/>
      </w:r>
      <w:r w:rsidRPr="003569E2">
        <w:rPr>
          <w:lang w:val="en-US"/>
        </w:rPr>
        <w:instrText xml:space="preserve"> SET LibEnteteCEN "" </w:instrText>
      </w:r>
      <w:r w:rsidRPr="009D6BE5">
        <w:fldChar w:fldCharType="separate"/>
      </w:r>
      <w:bookmarkStart w:id="137" w:name="LibEntete"/>
      <w:bookmarkStart w:id="138" w:name="LibFileEnTete"/>
      <w:bookmarkStart w:id="139" w:name="LibEnteteCEN"/>
      <w:bookmarkEnd w:id="137"/>
      <w:bookmarkEnd w:id="138"/>
      <w:bookmarkEnd w:id="139"/>
      <w:ins w:id="140" w:author="DENOUAL Franck" w:date="2026-01-26T18:47:00Z">
        <w:r w:rsidR="001B106E">
          <w:rPr>
            <w:noProof/>
            <w:lang w:val="en-US"/>
          </w:rPr>
          <w:t xml:space="preserve"> </w:t>
        </w:r>
      </w:ins>
      <w:del w:id="141" w:author="DENOUAL Franck" w:date="2026-01-23T19:09:00Z">
        <w:r w:rsidR="008632BC" w:rsidRPr="003569E2" w:rsidDel="000E39A5">
          <w:rPr>
            <w:noProof/>
            <w:lang w:val="en-US"/>
          </w:rPr>
          <w:delText xml:space="preserve"> </w:delText>
        </w:r>
      </w:del>
      <w:r w:rsidRPr="009D6BE5">
        <w:fldChar w:fldCharType="end"/>
      </w:r>
      <w:r w:rsidRPr="009D6BE5">
        <w:fldChar w:fldCharType="begin"/>
      </w:r>
      <w:r w:rsidRPr="003569E2">
        <w:rPr>
          <w:lang w:val="en-US"/>
        </w:rPr>
        <w:instrText xml:space="preserve"> SET LibEnteteNAT "" </w:instrText>
      </w:r>
      <w:r w:rsidRPr="009D6BE5">
        <w:fldChar w:fldCharType="separate"/>
      </w:r>
      <w:bookmarkStart w:id="142" w:name="LibEnteteNAT"/>
      <w:bookmarkEnd w:id="142"/>
      <w:ins w:id="143" w:author="DENOUAL Franck" w:date="2026-01-26T18:47:00Z">
        <w:r w:rsidR="001B106E">
          <w:rPr>
            <w:noProof/>
            <w:lang w:val="en-US"/>
          </w:rPr>
          <w:t xml:space="preserve"> </w:t>
        </w:r>
      </w:ins>
      <w:del w:id="144" w:author="DENOUAL Franck" w:date="2026-01-23T19:09:00Z">
        <w:r w:rsidR="008632BC" w:rsidRPr="003569E2" w:rsidDel="000E39A5">
          <w:rPr>
            <w:noProof/>
            <w:lang w:val="en-US"/>
          </w:rPr>
          <w:delText xml:space="preserve"> </w:delText>
        </w:r>
      </w:del>
      <w:r w:rsidRPr="009D6BE5">
        <w:fldChar w:fldCharType="end"/>
      </w:r>
      <w:r w:rsidRPr="009D6BE5">
        <w:fldChar w:fldCharType="begin"/>
      </w:r>
      <w:r w:rsidRPr="003569E2">
        <w:rPr>
          <w:lang w:val="en-US"/>
        </w:rPr>
        <w:instrText xml:space="preserve"> SET LIBASynchroVF "" </w:instrText>
      </w:r>
      <w:r w:rsidRPr="009D6BE5">
        <w:fldChar w:fldCharType="separate"/>
      </w:r>
      <w:bookmarkStart w:id="145" w:name="LIBASynchro"/>
      <w:bookmarkStart w:id="146" w:name="LIBASynchroVF"/>
      <w:bookmarkEnd w:id="145"/>
      <w:bookmarkEnd w:id="146"/>
      <w:ins w:id="147" w:author="DENOUAL Franck" w:date="2026-01-26T18:47:00Z">
        <w:r w:rsidR="001B106E">
          <w:rPr>
            <w:noProof/>
            <w:lang w:val="en-US"/>
          </w:rPr>
          <w:t xml:space="preserve"> </w:t>
        </w:r>
      </w:ins>
      <w:del w:id="148" w:author="DENOUAL Franck" w:date="2026-01-23T19:09:00Z">
        <w:r w:rsidR="008632BC" w:rsidRPr="003569E2" w:rsidDel="000E39A5">
          <w:rPr>
            <w:noProof/>
            <w:lang w:val="en-US"/>
          </w:rPr>
          <w:delText xml:space="preserve"> </w:delText>
        </w:r>
      </w:del>
      <w:r w:rsidRPr="009D6BE5">
        <w:fldChar w:fldCharType="end"/>
      </w:r>
      <w:r w:rsidRPr="009D6BE5">
        <w:fldChar w:fldCharType="begin"/>
      </w:r>
      <w:r w:rsidRPr="003569E2">
        <w:rPr>
          <w:lang w:val="en-US"/>
        </w:rPr>
        <w:instrText xml:space="preserve"> SET LIBASynchroVE "" </w:instrText>
      </w:r>
      <w:r w:rsidRPr="009D6BE5">
        <w:fldChar w:fldCharType="separate"/>
      </w:r>
      <w:bookmarkStart w:id="149" w:name="LIBASynchroVE"/>
      <w:bookmarkEnd w:id="149"/>
      <w:ins w:id="150" w:author="DENOUAL Franck" w:date="2026-01-26T18:47:00Z">
        <w:r w:rsidR="001B106E">
          <w:rPr>
            <w:noProof/>
            <w:lang w:val="en-US"/>
          </w:rPr>
          <w:t xml:space="preserve"> </w:t>
        </w:r>
      </w:ins>
      <w:del w:id="151" w:author="DENOUAL Franck" w:date="2026-01-23T19:09:00Z">
        <w:r w:rsidR="008632BC" w:rsidRPr="003569E2" w:rsidDel="000E39A5">
          <w:rPr>
            <w:noProof/>
            <w:lang w:val="en-US"/>
          </w:rPr>
          <w:delText xml:space="preserve"> </w:delText>
        </w:r>
      </w:del>
      <w:r w:rsidRPr="009D6BE5">
        <w:fldChar w:fldCharType="end"/>
      </w:r>
      <w:r w:rsidRPr="009D6BE5">
        <w:fldChar w:fldCharType="begin"/>
      </w:r>
      <w:r w:rsidRPr="003569E2">
        <w:rPr>
          <w:lang w:val="en-US"/>
        </w:rPr>
        <w:instrText xml:space="preserve"> SET LIBASynchroVD "" </w:instrText>
      </w:r>
      <w:r w:rsidRPr="009D6BE5">
        <w:fldChar w:fldCharType="separate"/>
      </w:r>
      <w:bookmarkStart w:id="152" w:name="LIBASynchroVD"/>
      <w:bookmarkEnd w:id="152"/>
      <w:ins w:id="153" w:author="DENOUAL Franck" w:date="2026-01-26T18:47:00Z">
        <w:r w:rsidR="001B106E">
          <w:rPr>
            <w:noProof/>
            <w:lang w:val="en-US"/>
          </w:rPr>
          <w:t xml:space="preserve"> </w:t>
        </w:r>
      </w:ins>
      <w:del w:id="154" w:author="DENOUAL Franck" w:date="2026-01-23T19:09:00Z">
        <w:r w:rsidR="008632BC" w:rsidRPr="003569E2" w:rsidDel="000E39A5">
          <w:rPr>
            <w:noProof/>
            <w:lang w:val="en-US"/>
          </w:rPr>
          <w:delText xml:space="preserve"> </w:delText>
        </w:r>
      </w:del>
      <w:r w:rsidRPr="009D6BE5">
        <w:fldChar w:fldCharType="end"/>
      </w:r>
      <w:r w:rsidRPr="009D6BE5">
        <w:fldChar w:fldCharType="begin"/>
      </w:r>
      <w:r w:rsidRPr="003569E2">
        <w:rPr>
          <w:lang w:val="en-US"/>
        </w:rPr>
        <w:instrText xml:space="preserve"> SET LIBPATENT "" </w:instrText>
      </w:r>
      <w:r w:rsidRPr="009D6BE5">
        <w:fldChar w:fldCharType="separate"/>
      </w:r>
      <w:bookmarkStart w:id="155" w:name="LIBPATENT"/>
      <w:bookmarkEnd w:id="155"/>
      <w:ins w:id="156" w:author="DENOUAL Franck" w:date="2026-01-26T18:47:00Z">
        <w:r w:rsidR="001B106E">
          <w:rPr>
            <w:noProof/>
            <w:lang w:val="en-US"/>
          </w:rPr>
          <w:t xml:space="preserve"> </w:t>
        </w:r>
      </w:ins>
      <w:del w:id="157" w:author="DENOUAL Franck" w:date="2026-01-23T19:09:00Z">
        <w:r w:rsidR="008632BC" w:rsidRPr="003569E2" w:rsidDel="000E39A5">
          <w:rPr>
            <w:noProof/>
            <w:lang w:val="en-US"/>
          </w:rPr>
          <w:delText xml:space="preserve"> </w:delText>
        </w:r>
      </w:del>
      <w:r w:rsidRPr="009D6BE5">
        <w:fldChar w:fldCharType="end"/>
      </w:r>
      <w:r w:rsidRPr="009D6BE5">
        <w:rPr>
          <w:noProof/>
        </w:rPr>
        <w:fldChar w:fldCharType="begin"/>
      </w:r>
      <w:r w:rsidRPr="003569E2">
        <w:rPr>
          <w:noProof/>
          <w:lang w:val="en-US"/>
        </w:rPr>
        <w:instrText xml:space="preserve"> SET DDEditionNo "" </w:instrText>
      </w:r>
      <w:r w:rsidRPr="009D6BE5">
        <w:rPr>
          <w:noProof/>
        </w:rPr>
        <w:fldChar w:fldCharType="separate"/>
      </w:r>
      <w:bookmarkStart w:id="158" w:name="DDEditionNo"/>
      <w:bookmarkEnd w:id="158"/>
      <w:ins w:id="159" w:author="DENOUAL Franck" w:date="2026-01-26T18:47:00Z">
        <w:r w:rsidR="001B106E">
          <w:rPr>
            <w:noProof/>
            <w:lang w:val="en-US"/>
          </w:rPr>
          <w:t xml:space="preserve"> </w:t>
        </w:r>
      </w:ins>
      <w:del w:id="160" w:author="DENOUAL Franck" w:date="2026-01-23T19:09:00Z">
        <w:r w:rsidR="008632BC" w:rsidRPr="003569E2" w:rsidDel="000E39A5">
          <w:rPr>
            <w:noProof/>
            <w:lang w:val="en-US"/>
          </w:rPr>
          <w:delText xml:space="preserve"> </w:delText>
        </w:r>
      </w:del>
      <w:r w:rsidRPr="009D6BE5">
        <w:fldChar w:fldCharType="end"/>
      </w:r>
      <w:r w:rsidRPr="009D6BE5">
        <w:rPr>
          <w:noProof/>
          <w:color w:val="0000FF"/>
        </w:rPr>
        <w:fldChar w:fldCharType="begin"/>
      </w:r>
      <w:r w:rsidRPr="003569E2">
        <w:rPr>
          <w:noProof/>
          <w:color w:val="0000FF"/>
          <w:lang w:val="en-US"/>
        </w:rPr>
        <w:instrText xml:space="preserve"> REF DDOrganization1 \* CHARFORMAT  </w:instrText>
      </w:r>
      <w:r w:rsidRPr="009D6BE5">
        <w:rPr>
          <w:noProof/>
          <w:color w:val="0000FF"/>
        </w:rPr>
        <w:fldChar w:fldCharType="separate"/>
      </w:r>
      <w:ins w:id="161" w:author="DENOUAL Franck" w:date="2026-01-26T18:47:00Z">
        <w:r w:rsidR="001B106E" w:rsidRPr="001B106E">
          <w:rPr>
            <w:noProof/>
            <w:color w:val="0000FF"/>
            <w:lang w:val="en-US"/>
            <w:rPrChange w:id="162" w:author="DENOUAL Franck" w:date="2026-01-26T18:47:00Z">
              <w:rPr>
                <w:noProof/>
                <w:lang w:val="en-US"/>
              </w:rPr>
            </w:rPrChange>
          </w:rPr>
          <w:t>ISO/IEC J</w:t>
        </w:r>
      </w:ins>
      <w:del w:id="163" w:author="DENOUAL Franck" w:date="2026-01-26T18:47:00Z">
        <w:r w:rsidR="000E39A5" w:rsidRPr="000E39A5" w:rsidDel="001B106E">
          <w:rPr>
            <w:noProof/>
            <w:color w:val="0000FF"/>
            <w:lang w:val="en-US"/>
          </w:rPr>
          <w:delText>ISO/IEC J</w:delText>
        </w:r>
      </w:del>
      <w:r w:rsidRPr="009D6BE5">
        <w:fldChar w:fldCharType="end"/>
      </w:r>
      <w:r w:rsidRPr="003569E2">
        <w:rPr>
          <w:noProof/>
          <w:color w:val="0000FF"/>
          <w:lang w:val="en-US"/>
        </w:rPr>
        <w:t>TC </w:t>
      </w:r>
      <w:r w:rsidRPr="009D6BE5">
        <w:rPr>
          <w:noProof/>
          <w:color w:val="0000FF"/>
        </w:rPr>
        <w:fldChar w:fldCharType="begin"/>
      </w:r>
      <w:r w:rsidRPr="004D67D5">
        <w:rPr>
          <w:noProof/>
          <w:color w:val="0000FF"/>
          <w:lang w:val="en-US"/>
        </w:rPr>
        <w:instrText xml:space="preserve"> REF DDTCNum \* CHARFORMAT  </w:instrText>
      </w:r>
      <w:r w:rsidRPr="009D6BE5">
        <w:rPr>
          <w:noProof/>
          <w:color w:val="0000FF"/>
        </w:rPr>
        <w:fldChar w:fldCharType="separate"/>
      </w:r>
      <w:ins w:id="164" w:author="DENOUAL Franck" w:date="2026-01-26T18:47:00Z">
        <w:r w:rsidR="001B106E" w:rsidRPr="001B106E">
          <w:rPr>
            <w:noProof/>
            <w:color w:val="0000FF"/>
            <w:lang w:val="en-US"/>
            <w:rPrChange w:id="165" w:author="DENOUAL Franck" w:date="2026-01-26T18:47:00Z">
              <w:rPr>
                <w:noProof/>
                <w:lang w:val="en-US"/>
              </w:rPr>
            </w:rPrChange>
          </w:rPr>
          <w:t>1</w:t>
        </w:r>
      </w:ins>
      <w:del w:id="166" w:author="DENOUAL Franck" w:date="2026-01-26T18:47:00Z">
        <w:r w:rsidR="000E39A5" w:rsidRPr="000E39A5" w:rsidDel="001B106E">
          <w:rPr>
            <w:noProof/>
            <w:color w:val="0000FF"/>
            <w:lang w:val="en-US"/>
          </w:rPr>
          <w:delText>1</w:delText>
        </w:r>
      </w:del>
      <w:r w:rsidRPr="009D6BE5">
        <w:fldChar w:fldCharType="end"/>
      </w:r>
      <w:r w:rsidRPr="003569E2">
        <w:rPr>
          <w:noProof/>
          <w:color w:val="0000FF"/>
          <w:lang w:val="en-US"/>
        </w:rPr>
        <w:t>/SC </w:t>
      </w:r>
      <w:r w:rsidRPr="009D6BE5">
        <w:rPr>
          <w:noProof/>
          <w:color w:val="0000FF"/>
        </w:rPr>
        <w:fldChar w:fldCharType="begin"/>
      </w:r>
      <w:r w:rsidRPr="004D67D5">
        <w:rPr>
          <w:noProof/>
          <w:color w:val="0000FF"/>
          <w:lang w:val="en-US"/>
        </w:rPr>
        <w:instrText xml:space="preserve"> REF DDSCNum \* CHARFORMAT  </w:instrText>
      </w:r>
      <w:r w:rsidRPr="009D6BE5">
        <w:rPr>
          <w:noProof/>
          <w:color w:val="0000FF"/>
        </w:rPr>
        <w:fldChar w:fldCharType="separate"/>
      </w:r>
      <w:ins w:id="167" w:author="DENOUAL Franck" w:date="2026-01-26T18:47:00Z">
        <w:r w:rsidR="001B106E" w:rsidRPr="001B106E">
          <w:rPr>
            <w:noProof/>
            <w:color w:val="0000FF"/>
            <w:lang w:val="en-US"/>
            <w:rPrChange w:id="168" w:author="DENOUAL Franck" w:date="2026-01-26T18:47:00Z">
              <w:rPr>
                <w:noProof/>
                <w:lang w:val="en-US"/>
              </w:rPr>
            </w:rPrChange>
          </w:rPr>
          <w:t>29</w:t>
        </w:r>
      </w:ins>
      <w:del w:id="169" w:author="DENOUAL Franck" w:date="2026-01-26T18:47:00Z">
        <w:r w:rsidR="000E39A5" w:rsidRPr="000E39A5" w:rsidDel="001B106E">
          <w:rPr>
            <w:noProof/>
            <w:color w:val="0000FF"/>
            <w:lang w:val="en-US"/>
          </w:rPr>
          <w:delText>29</w:delText>
        </w:r>
      </w:del>
      <w:r w:rsidRPr="009D6BE5">
        <w:fldChar w:fldCharType="end"/>
      </w:r>
      <w:r w:rsidRPr="003569E2">
        <w:rPr>
          <w:noProof/>
          <w:color w:val="0000FF"/>
          <w:lang w:val="en-US"/>
        </w:rPr>
        <w:t> N </w:t>
      </w:r>
      <w:del w:id="170" w:author="DENOUAL Franck" w:date="2026-01-23T19:06:00Z">
        <w:r w:rsidR="00976CCA" w:rsidRPr="004D67D5" w:rsidDel="004D67D5">
          <w:rPr>
            <w:noProof/>
            <w:color w:val="0000FF"/>
            <w:lang w:val="en-US"/>
          </w:rPr>
          <w:delText xml:space="preserve">25617 </w:delText>
        </w:r>
      </w:del>
      <w:ins w:id="171" w:author="DENOUAL Franck" w:date="2026-01-23T19:06:00Z">
        <w:r w:rsidR="004D67D5" w:rsidRPr="004D67D5">
          <w:rPr>
            <w:noProof/>
            <w:color w:val="0000FF"/>
            <w:lang w:val="en-US"/>
          </w:rPr>
          <w:t>25</w:t>
        </w:r>
        <w:r w:rsidR="004D67D5">
          <w:rPr>
            <w:noProof/>
            <w:color w:val="0000FF"/>
            <w:lang w:val="en-US"/>
          </w:rPr>
          <w:t>9</w:t>
        </w:r>
      </w:ins>
      <w:ins w:id="172" w:author="DENOUAL Franck" w:date="2026-01-23T19:07:00Z">
        <w:r w:rsidR="004D67D5">
          <w:rPr>
            <w:noProof/>
            <w:color w:val="0000FF"/>
            <w:lang w:val="en-US"/>
          </w:rPr>
          <w:t>03</w:t>
        </w:r>
      </w:ins>
      <w:r w:rsidRPr="009D6BE5">
        <w:rPr>
          <w:noProof/>
          <w:color w:val="0000FF"/>
          <w:sz w:val="54"/>
        </w:rPr>
        <w:fldChar w:fldCharType="begin"/>
      </w:r>
      <w:r w:rsidRPr="004D67D5">
        <w:rPr>
          <w:noProof/>
          <w:color w:val="0000FF"/>
          <w:sz w:val="54"/>
          <w:lang w:val="en-US"/>
        </w:rPr>
        <w:instrText xml:space="preserve"> REF DDWorkDocNo \* CHARFORMAT  </w:instrText>
      </w:r>
      <w:r w:rsidRPr="009D6BE5">
        <w:fldChar w:fldCharType="end"/>
      </w:r>
    </w:p>
    <w:p w14:paraId="5C386785" w14:textId="7BC2C488" w:rsidR="00160712" w:rsidRPr="005C718B" w:rsidRDefault="00160712" w:rsidP="00160712">
      <w:pPr>
        <w:jc w:val="right"/>
        <w:rPr>
          <w:b/>
          <w:noProof/>
          <w:color w:val="0000FF"/>
        </w:rPr>
      </w:pPr>
      <w:r w:rsidRPr="005C718B">
        <w:rPr>
          <w:noProof/>
          <w:color w:val="0000FF"/>
        </w:rPr>
        <w:t>Date:  </w:t>
      </w:r>
      <w:r w:rsidR="00976CCA" w:rsidRPr="003569E2">
        <w:rPr>
          <w:noProof/>
          <w:color w:val="0000FF"/>
        </w:rPr>
        <w:t>202</w:t>
      </w:r>
      <w:ins w:id="173" w:author="DENOUAL Franck" w:date="2026-01-23T19:09:00Z">
        <w:r w:rsidR="000E39A5">
          <w:rPr>
            <w:noProof/>
            <w:color w:val="0000FF"/>
          </w:rPr>
          <w:t>6</w:t>
        </w:r>
      </w:ins>
      <w:del w:id="174" w:author="DENOUAL Franck" w:date="2026-01-23T19:09:00Z">
        <w:r w:rsidR="00976CCA" w:rsidRPr="003569E2" w:rsidDel="000E39A5">
          <w:rPr>
            <w:noProof/>
            <w:color w:val="0000FF"/>
          </w:rPr>
          <w:delText>5</w:delText>
        </w:r>
      </w:del>
      <w:r w:rsidR="00976CCA" w:rsidRPr="003569E2">
        <w:rPr>
          <w:noProof/>
          <w:color w:val="0000FF"/>
        </w:rPr>
        <w:t>-</w:t>
      </w:r>
      <w:ins w:id="175" w:author="DENOUAL Franck" w:date="2026-01-23T19:09:00Z">
        <w:r w:rsidR="000E39A5">
          <w:rPr>
            <w:noProof/>
            <w:color w:val="0000FF"/>
          </w:rPr>
          <w:t>0</w:t>
        </w:r>
      </w:ins>
      <w:r w:rsidR="00976CCA" w:rsidRPr="003569E2">
        <w:rPr>
          <w:noProof/>
          <w:color w:val="0000FF"/>
        </w:rPr>
        <w:t>1</w:t>
      </w:r>
      <w:del w:id="176" w:author="DENOUAL Franck" w:date="2026-01-23T19:09:00Z">
        <w:r w:rsidR="00976CCA" w:rsidRPr="003569E2" w:rsidDel="000E39A5">
          <w:rPr>
            <w:noProof/>
            <w:color w:val="0000FF"/>
          </w:rPr>
          <w:delText>0</w:delText>
        </w:r>
      </w:del>
      <w:r w:rsidR="00976CCA" w:rsidRPr="003569E2">
        <w:rPr>
          <w:noProof/>
          <w:color w:val="0000FF"/>
        </w:rPr>
        <w:t>-</w:t>
      </w:r>
      <w:del w:id="177" w:author="DENOUAL Franck" w:date="2026-01-23T19:09:00Z">
        <w:r w:rsidR="00976CCA" w:rsidRPr="003569E2" w:rsidDel="000E39A5">
          <w:rPr>
            <w:noProof/>
            <w:color w:val="0000FF"/>
          </w:rPr>
          <w:delText>17</w:delText>
        </w:r>
      </w:del>
      <w:ins w:id="178" w:author="DENOUAL Franck" w:date="2026-01-23T19:09:00Z">
        <w:r w:rsidR="000E39A5">
          <w:rPr>
            <w:noProof/>
            <w:color w:val="0000FF"/>
          </w:rPr>
          <w:t>2</w:t>
        </w:r>
      </w:ins>
      <w:ins w:id="179" w:author="DENOUAL Franck" w:date="2026-01-26T18:48:00Z">
        <w:r w:rsidR="001B106E">
          <w:rPr>
            <w:noProof/>
            <w:color w:val="0000FF"/>
          </w:rPr>
          <w:t>6</w:t>
        </w:r>
      </w:ins>
    </w:p>
    <w:p w14:paraId="7AE8419D" w14:textId="461FBD68" w:rsidR="00160712" w:rsidRPr="003569E2" w:rsidRDefault="008632BC" w:rsidP="00160712">
      <w:pPr>
        <w:pStyle w:val="zzCover"/>
        <w:spacing w:before="220"/>
        <w:rPr>
          <w:noProof/>
          <w:color w:val="0000FF"/>
          <w:lang w:val="en-US"/>
        </w:rPr>
      </w:pPr>
      <w:r w:rsidRPr="008632BC">
        <w:rPr>
          <w:noProof/>
          <w:color w:val="0000FF"/>
        </w:rPr>
        <w:t>ISO/IEC 23001-7:2023/AMD 1:202</w:t>
      </w:r>
      <w:ins w:id="180" w:author="DENOUAL Franck" w:date="2026-01-23T19:09:00Z">
        <w:r w:rsidR="000E39A5">
          <w:rPr>
            <w:noProof/>
            <w:color w:val="0000FF"/>
          </w:rPr>
          <w:t>6</w:t>
        </w:r>
      </w:ins>
      <w:del w:id="181" w:author="DENOUAL Franck" w:date="2026-01-23T19:09:00Z">
        <w:r w:rsidRPr="008632BC" w:rsidDel="000E39A5">
          <w:rPr>
            <w:noProof/>
            <w:color w:val="0000FF"/>
          </w:rPr>
          <w:delText>5</w:delText>
        </w:r>
      </w:del>
      <w:r w:rsidRPr="008632BC">
        <w:rPr>
          <w:noProof/>
          <w:color w:val="0000FF"/>
        </w:rPr>
        <w:t>(E)</w:t>
      </w:r>
    </w:p>
    <w:p w14:paraId="3B2A1E3E" w14:textId="734E53BE" w:rsidR="00160712" w:rsidRPr="005C718B" w:rsidRDefault="00160712" w:rsidP="00160712">
      <w:pPr>
        <w:pStyle w:val="zzCover"/>
        <w:spacing w:before="220"/>
        <w:rPr>
          <w:b w:val="0"/>
          <w:noProof/>
          <w:color w:val="0000FF"/>
          <w:sz w:val="22"/>
          <w:lang w:val="en-US"/>
        </w:rPr>
      </w:pPr>
      <w:r w:rsidRPr="009D6BE5">
        <w:rPr>
          <w:b w:val="0"/>
          <w:noProof/>
          <w:color w:val="0000FF"/>
          <w:sz w:val="22"/>
        </w:rPr>
        <w:fldChar w:fldCharType="begin"/>
      </w:r>
      <w:r w:rsidRPr="004D67D5">
        <w:rPr>
          <w:b w:val="0"/>
          <w:noProof/>
          <w:color w:val="0000FF"/>
          <w:sz w:val="22"/>
          <w:lang w:val="en-US"/>
        </w:rPr>
        <w:instrText xml:space="preserve"> REF DDOrganization1 \* CHARFORMAT  </w:instrText>
      </w:r>
      <w:r w:rsidRPr="009D6BE5">
        <w:rPr>
          <w:b w:val="0"/>
          <w:noProof/>
          <w:color w:val="0000FF"/>
          <w:sz w:val="22"/>
        </w:rPr>
        <w:fldChar w:fldCharType="separate"/>
      </w:r>
      <w:r w:rsidR="001B106E" w:rsidRPr="001B106E">
        <w:rPr>
          <w:b w:val="0"/>
          <w:noProof/>
          <w:color w:val="0000FF"/>
          <w:sz w:val="22"/>
          <w:lang w:val="en-US"/>
        </w:rPr>
        <w:t>ISO/IEC J</w:t>
      </w:r>
      <w:r w:rsidRPr="009D6BE5">
        <w:fldChar w:fldCharType="end"/>
      </w:r>
      <w:r w:rsidRPr="003569E2">
        <w:rPr>
          <w:b w:val="0"/>
          <w:noProof/>
          <w:color w:val="0000FF"/>
          <w:sz w:val="22"/>
          <w:lang w:val="en-US"/>
        </w:rPr>
        <w:t>TC </w:t>
      </w:r>
      <w:r w:rsidRPr="009D6BE5">
        <w:rPr>
          <w:b w:val="0"/>
          <w:noProof/>
          <w:color w:val="0000FF"/>
          <w:sz w:val="22"/>
        </w:rPr>
        <w:fldChar w:fldCharType="begin"/>
      </w:r>
      <w:r w:rsidRPr="004D67D5">
        <w:rPr>
          <w:b w:val="0"/>
          <w:noProof/>
          <w:color w:val="0000FF"/>
          <w:sz w:val="22"/>
          <w:lang w:val="en-US"/>
        </w:rPr>
        <w:instrText xml:space="preserve"> REF DDTCNum \* CHARFORMAT  </w:instrText>
      </w:r>
      <w:r w:rsidRPr="009D6BE5">
        <w:rPr>
          <w:b w:val="0"/>
          <w:noProof/>
          <w:color w:val="0000FF"/>
          <w:sz w:val="22"/>
        </w:rPr>
        <w:fldChar w:fldCharType="separate"/>
      </w:r>
      <w:r w:rsidR="001B106E" w:rsidRPr="001B106E">
        <w:rPr>
          <w:b w:val="0"/>
          <w:noProof/>
          <w:color w:val="0000FF"/>
          <w:sz w:val="22"/>
          <w:lang w:val="en-US"/>
        </w:rPr>
        <w:t>1</w:t>
      </w:r>
      <w:r w:rsidRPr="009D6BE5">
        <w:fldChar w:fldCharType="end"/>
      </w:r>
      <w:r w:rsidRPr="003569E2">
        <w:rPr>
          <w:b w:val="0"/>
          <w:noProof/>
          <w:color w:val="0000FF"/>
          <w:sz w:val="22"/>
          <w:lang w:val="en-US"/>
        </w:rPr>
        <w:t>/SC </w:t>
      </w:r>
      <w:r w:rsidRPr="009D6BE5">
        <w:rPr>
          <w:b w:val="0"/>
          <w:noProof/>
          <w:color w:val="0000FF"/>
          <w:sz w:val="22"/>
        </w:rPr>
        <w:fldChar w:fldCharType="begin"/>
      </w:r>
      <w:r w:rsidRPr="004D67D5">
        <w:rPr>
          <w:b w:val="0"/>
          <w:noProof/>
          <w:color w:val="0000FF"/>
          <w:sz w:val="22"/>
          <w:lang w:val="en-US"/>
        </w:rPr>
        <w:instrText xml:space="preserve"> REF DDSCNum \* CHARFORMAT  </w:instrText>
      </w:r>
      <w:r w:rsidRPr="009D6BE5">
        <w:rPr>
          <w:b w:val="0"/>
          <w:noProof/>
          <w:color w:val="0000FF"/>
          <w:sz w:val="22"/>
        </w:rPr>
        <w:fldChar w:fldCharType="separate"/>
      </w:r>
      <w:r w:rsidR="001B106E" w:rsidRPr="001B106E">
        <w:rPr>
          <w:b w:val="0"/>
          <w:noProof/>
          <w:color w:val="0000FF"/>
          <w:sz w:val="22"/>
          <w:lang w:val="en-US"/>
        </w:rPr>
        <w:t>29</w:t>
      </w:r>
      <w:r w:rsidRPr="009D6BE5">
        <w:fldChar w:fldCharType="end"/>
      </w:r>
      <w:r w:rsidRPr="003569E2">
        <w:rPr>
          <w:b w:val="0"/>
          <w:noProof/>
          <w:color w:val="0000FF"/>
          <w:sz w:val="22"/>
          <w:lang w:val="en-US"/>
        </w:rPr>
        <w:t>/WG 3</w:t>
      </w:r>
    </w:p>
    <w:p w14:paraId="59D71440" w14:textId="7B8C80A7" w:rsidR="00160712" w:rsidRPr="0033180F" w:rsidRDefault="00160712" w:rsidP="00160712">
      <w:pPr>
        <w:pStyle w:val="zzCover"/>
        <w:spacing w:after="2000"/>
        <w:rPr>
          <w:b w:val="0"/>
          <w:noProof/>
          <w:color w:val="0000FF"/>
          <w:lang w:val="en-US"/>
          <w:rPrChange w:id="182" w:author="DENOUAL Franck" w:date="2025-10-29T18:43:00Z">
            <w:rPr>
              <w:b w:val="0"/>
              <w:noProof/>
              <w:color w:val="0000FF"/>
              <w:lang w:val="fr-FR"/>
            </w:rPr>
          </w:rPrChange>
        </w:rPr>
      </w:pPr>
      <w:bookmarkStart w:id="183" w:name="CVP_Secretariat_Loca"/>
      <w:r w:rsidRPr="0033180F">
        <w:rPr>
          <w:b w:val="0"/>
          <w:noProof/>
          <w:color w:val="0000FF"/>
          <w:sz w:val="22"/>
          <w:lang w:val="en-US"/>
          <w:rPrChange w:id="184" w:author="DENOUAL Franck" w:date="2025-10-29T18:43:00Z">
            <w:rPr>
              <w:b w:val="0"/>
              <w:noProof/>
              <w:color w:val="0000FF"/>
              <w:sz w:val="22"/>
              <w:lang w:val="fr-FR"/>
            </w:rPr>
          </w:rPrChange>
        </w:rPr>
        <w:t>Secretariat</w:t>
      </w:r>
      <w:bookmarkEnd w:id="183"/>
      <w:r w:rsidRPr="0033180F">
        <w:rPr>
          <w:b w:val="0"/>
          <w:noProof/>
          <w:color w:val="0000FF"/>
          <w:sz w:val="22"/>
          <w:lang w:val="en-US"/>
          <w:rPrChange w:id="185" w:author="DENOUAL Franck" w:date="2025-10-29T18:43:00Z">
            <w:rPr>
              <w:b w:val="0"/>
              <w:noProof/>
              <w:color w:val="0000FF"/>
              <w:sz w:val="22"/>
              <w:lang w:val="fr-FR"/>
            </w:rPr>
          </w:rPrChange>
        </w:rPr>
        <w:t>:   </w:t>
      </w:r>
      <w:r w:rsidRPr="009D6BE5">
        <w:rPr>
          <w:b w:val="0"/>
          <w:noProof/>
          <w:color w:val="0000FF"/>
          <w:sz w:val="22"/>
        </w:rPr>
        <w:fldChar w:fldCharType="begin"/>
      </w:r>
      <w:r w:rsidRPr="0033180F">
        <w:rPr>
          <w:b w:val="0"/>
          <w:noProof/>
          <w:color w:val="0000FF"/>
          <w:sz w:val="22"/>
          <w:lang w:val="en-US"/>
          <w:rPrChange w:id="186" w:author="DENOUAL Franck" w:date="2025-10-29T18:43:00Z">
            <w:rPr>
              <w:b w:val="0"/>
              <w:noProof/>
              <w:color w:val="0000FF"/>
              <w:sz w:val="22"/>
              <w:lang w:val="fr-FR"/>
            </w:rPr>
          </w:rPrChange>
        </w:rPr>
        <w:instrText xml:space="preserve"> REF DDSecr \* CHARFORMAT  </w:instrText>
      </w:r>
      <w:r w:rsidRPr="009D6BE5">
        <w:fldChar w:fldCharType="end"/>
      </w:r>
    </w:p>
    <w:p w14:paraId="2B30D263" w14:textId="29337FE8" w:rsidR="00160712" w:rsidRPr="004D67D5" w:rsidRDefault="00F240F7" w:rsidP="0099689B">
      <w:pPr>
        <w:pStyle w:val="zzCover"/>
        <w:rPr>
          <w:color w:val="0000FF"/>
          <w:lang w:val="en-US"/>
        </w:rPr>
      </w:pPr>
      <w:r w:rsidRPr="00F240F7">
        <w:rPr>
          <w:noProof/>
          <w:color w:val="0000FF"/>
          <w:sz w:val="30"/>
        </w:rPr>
        <w:t>Information Technology — MPEG Systems Technologies— Part 7: Common Encryption in ISO base media file format files — Amendment 1: Support for AES-256</w:t>
      </w:r>
    </w:p>
    <w:p w14:paraId="0B03F277" w14:textId="59D81D91" w:rsidR="00160712" w:rsidRPr="00DF7245" w:rsidRDefault="00160712" w:rsidP="00160712">
      <w:pPr>
        <w:pStyle w:val="zzCover"/>
        <w:jc w:val="left"/>
        <w:rPr>
          <w:b w:val="0"/>
          <w:i/>
          <w:noProof/>
          <w:color w:val="0000FF"/>
          <w:sz w:val="22"/>
          <w:lang w:val="fr-FR"/>
        </w:rPr>
      </w:pPr>
      <w:r w:rsidRPr="009D6BE5">
        <w:rPr>
          <w:b w:val="0"/>
          <w:i/>
          <w:color w:val="0000FF"/>
          <w:sz w:val="22"/>
        </w:rPr>
        <w:fldChar w:fldCharType="begin"/>
      </w:r>
      <w:r w:rsidRPr="00DF7245">
        <w:rPr>
          <w:b w:val="0"/>
          <w:i/>
          <w:color w:val="0000FF"/>
          <w:sz w:val="22"/>
          <w:lang w:val="fr-FR"/>
        </w:rPr>
        <w:instrText xml:space="preserve"> REF DDTITLE2 \* CHARFORMAT</w:instrText>
      </w:r>
      <w:r w:rsidRPr="009D6BE5">
        <w:rPr>
          <w:b w:val="0"/>
          <w:i/>
          <w:color w:val="0000FF"/>
          <w:sz w:val="22"/>
        </w:rPr>
        <w:fldChar w:fldCharType="separate"/>
      </w:r>
      <w:ins w:id="187" w:author="DENOUAL Franck" w:date="2026-01-26T18:47:00Z">
        <w:r w:rsidR="001B106E" w:rsidRPr="001B106E">
          <w:rPr>
            <w:b w:val="0"/>
            <w:i/>
            <w:color w:val="0000FF"/>
            <w:sz w:val="22"/>
            <w:lang w:val="fr-FR"/>
            <w:rPrChange w:id="188" w:author="DENOUAL Franck" w:date="2026-01-26T18:47:00Z">
              <w:rPr>
                <w:noProof/>
                <w:lang w:val="en-US"/>
              </w:rPr>
            </w:rPrChange>
          </w:rPr>
          <w:t>Élément introductif — Élément central — Partie </w:t>
        </w:r>
        <w:proofErr w:type="gramStart"/>
        <w:r w:rsidR="001B106E" w:rsidRPr="001B106E">
          <w:rPr>
            <w:b w:val="0"/>
            <w:i/>
            <w:color w:val="0000FF"/>
            <w:sz w:val="22"/>
            <w:lang w:val="fr-FR"/>
            <w:rPrChange w:id="189" w:author="DENOUAL Franck" w:date="2026-01-26T18:47:00Z">
              <w:rPr>
                <w:noProof/>
                <w:lang w:val="en-US"/>
              </w:rPr>
            </w:rPrChange>
          </w:rPr>
          <w:t>5:</w:t>
        </w:r>
        <w:proofErr w:type="gramEnd"/>
        <w:r w:rsidR="001B106E" w:rsidRPr="001B106E">
          <w:rPr>
            <w:b w:val="0"/>
            <w:i/>
            <w:color w:val="0000FF"/>
            <w:sz w:val="22"/>
            <w:lang w:val="fr-FR"/>
            <w:rPrChange w:id="190" w:author="DENOUAL Franck" w:date="2026-01-26T18:47:00Z">
              <w:rPr>
                <w:noProof/>
                <w:lang w:val="en-US"/>
              </w:rPr>
            </w:rPrChange>
          </w:rPr>
          <w:t xml:space="preserve"> Élément complémentaire</w:t>
        </w:r>
      </w:ins>
      <w:del w:id="191" w:author="DENOUAL Franck" w:date="2026-01-26T18:47:00Z">
        <w:r w:rsidR="008632BC" w:rsidRPr="004D67D5" w:rsidDel="001B106E">
          <w:rPr>
            <w:b w:val="0"/>
            <w:i/>
            <w:color w:val="0000FF"/>
            <w:sz w:val="22"/>
            <w:lang w:val="fr-FR"/>
          </w:rPr>
          <w:delText>Élément introductif — Élément central — Partie 5: Élément complémentaire</w:delText>
        </w:r>
      </w:del>
      <w:r w:rsidRPr="009D6BE5">
        <w:rPr>
          <w:b w:val="0"/>
          <w:i/>
          <w:sz w:val="22"/>
        </w:rPr>
        <w:fldChar w:fldCharType="end"/>
      </w:r>
    </w:p>
    <w:p w14:paraId="1C1C3412" w14:textId="08080CD5" w:rsidR="008632BC" w:rsidRPr="001B106E" w:rsidRDefault="008632BC" w:rsidP="008632BC">
      <w:pPr>
        <w:pStyle w:val="zzCover"/>
        <w:jc w:val="left"/>
        <w:rPr>
          <w:b w:val="0"/>
          <w:color w:val="0000FF"/>
          <w:sz w:val="22"/>
          <w:lang w:val="en-US"/>
          <w:rPrChange w:id="192" w:author="DENOUAL Franck" w:date="2026-01-26T18:47:00Z">
            <w:rPr>
              <w:b w:val="0"/>
              <w:color w:val="0000FF"/>
              <w:sz w:val="22"/>
              <w:lang w:val="fr-FR"/>
            </w:rPr>
          </w:rPrChange>
        </w:rPr>
      </w:pPr>
      <w:r w:rsidRPr="009D6BE5">
        <w:rPr>
          <w:b w:val="0"/>
        </w:rPr>
        <w:fldChar w:fldCharType="begin"/>
      </w:r>
      <w:r w:rsidRPr="001B106E">
        <w:rPr>
          <w:b w:val="0"/>
          <w:lang w:val="en-US"/>
          <w:rPrChange w:id="193" w:author="DENOUAL Franck" w:date="2026-01-26T18:47:00Z">
            <w:rPr>
              <w:b w:val="0"/>
              <w:lang w:val="fr-FR"/>
            </w:rPr>
          </w:rPrChange>
        </w:rPr>
        <w:instrText xml:space="preserve"> AUTOTEXT E4AVERT </w:instrText>
      </w:r>
      <w:r w:rsidRPr="009D6BE5">
        <w:rPr>
          <w:b w:val="0"/>
        </w:rPr>
        <w:fldChar w:fldCharType="separate"/>
      </w:r>
    </w:p>
    <w:p w14:paraId="01065495" w14:textId="77777777" w:rsidR="008632BC" w:rsidRPr="009D6BE5" w:rsidRDefault="008632BC" w:rsidP="008632BC">
      <w:pPr>
        <w:pStyle w:val="zzCover"/>
        <w:pBdr>
          <w:top w:val="single" w:sz="6" w:space="1" w:color="auto"/>
          <w:left w:val="single" w:sz="6" w:space="4" w:color="auto"/>
          <w:bottom w:val="single" w:sz="6" w:space="1" w:color="auto"/>
          <w:right w:val="single" w:sz="6" w:space="4" w:color="auto"/>
        </w:pBdr>
        <w:spacing w:before="240"/>
        <w:jc w:val="center"/>
        <w:rPr>
          <w:color w:val="0000FF"/>
          <w:sz w:val="22"/>
        </w:rPr>
      </w:pPr>
      <w:r w:rsidRPr="009D6BE5">
        <w:rPr>
          <w:color w:val="0000FF"/>
          <w:sz w:val="22"/>
        </w:rPr>
        <w:t>Warning</w:t>
      </w:r>
    </w:p>
    <w:p w14:paraId="6AE79AE3" w14:textId="77777777" w:rsidR="008632BC" w:rsidRPr="009D6BE5" w:rsidRDefault="008632BC" w:rsidP="008632BC">
      <w:pPr>
        <w:pStyle w:val="zzCover"/>
        <w:pBdr>
          <w:top w:val="single" w:sz="6" w:space="1" w:color="auto"/>
          <w:left w:val="single" w:sz="6" w:space="4" w:color="auto"/>
          <w:bottom w:val="single" w:sz="6" w:space="1" w:color="auto"/>
          <w:right w:val="single" w:sz="6" w:space="4" w:color="auto"/>
        </w:pBdr>
        <w:jc w:val="left"/>
        <w:rPr>
          <w:b w:val="0"/>
          <w:color w:val="0000FF"/>
          <w:sz w:val="22"/>
        </w:rPr>
      </w:pPr>
      <w:r w:rsidRPr="009D6BE5">
        <w:rPr>
          <w:b w:val="0"/>
          <w:color w:val="0000FF"/>
          <w:sz w:val="22"/>
        </w:rPr>
        <w:t>This document is not an ISO International Standard. It is distributed for review and comment. It is subject to change without notice and may not be referred to as an International Standard.</w:t>
      </w:r>
    </w:p>
    <w:p w14:paraId="522DF099" w14:textId="77777777" w:rsidR="008632BC" w:rsidRPr="009D6BE5" w:rsidRDefault="008632BC" w:rsidP="008632BC">
      <w:pPr>
        <w:pStyle w:val="zzCover"/>
        <w:pBdr>
          <w:top w:val="single" w:sz="6" w:space="1" w:color="auto"/>
          <w:left w:val="single" w:sz="6" w:space="4" w:color="auto"/>
          <w:bottom w:val="single" w:sz="6" w:space="1" w:color="auto"/>
          <w:right w:val="single" w:sz="6" w:space="4" w:color="auto"/>
        </w:pBdr>
        <w:jc w:val="left"/>
        <w:rPr>
          <w:b w:val="0"/>
          <w:color w:val="0000FF"/>
          <w:sz w:val="22"/>
        </w:rPr>
      </w:pPr>
      <w:r w:rsidRPr="009D6BE5">
        <w:rPr>
          <w:b w:val="0"/>
          <w:color w:val="0000FF"/>
          <w:sz w:val="22"/>
        </w:rPr>
        <w:t>Recipients of this draft are invited to submit, with their comments, notification of any relevant patent rights of which they are aware and to provide supporting documentation.</w:t>
      </w:r>
    </w:p>
    <w:p w14:paraId="477405CF" w14:textId="77777777" w:rsidR="008632BC" w:rsidRPr="009D6BE5" w:rsidRDefault="008632BC" w:rsidP="008632BC">
      <w:pPr>
        <w:sectPr w:rsidR="008632BC" w:rsidRPr="009D6BE5" w:rsidSect="00160712">
          <w:headerReference w:type="even" r:id="rId8"/>
          <w:footerReference w:type="even" r:id="rId9"/>
          <w:footerReference w:type="default" r:id="rId10"/>
          <w:headerReference w:type="first" r:id="rId11"/>
          <w:footerReference w:type="first" r:id="rId12"/>
          <w:pgSz w:w="11906" w:h="16838"/>
          <w:pgMar w:top="652" w:right="737" w:bottom="567" w:left="850" w:header="709" w:footer="283" w:gutter="567"/>
          <w:cols w:space="708"/>
          <w:titlePg/>
          <w:docGrid w:linePitch="360"/>
        </w:sectPr>
      </w:pPr>
      <w:r w:rsidRPr="009D6BE5">
        <w:fldChar w:fldCharType="end"/>
      </w:r>
    </w:p>
    <w:p w14:paraId="4C451E19" w14:textId="77777777" w:rsidR="00160712" w:rsidRPr="009D6BE5" w:rsidRDefault="00160712" w:rsidP="00160712">
      <w:pPr>
        <w:pStyle w:val="zzCopyright"/>
        <w:spacing w:before="100" w:after="200" w:line="270" w:lineRule="exact"/>
        <w:ind w:left="100" w:right="100"/>
        <w:jc w:val="center"/>
        <w:rPr>
          <w:b/>
          <w:sz w:val="26"/>
        </w:rPr>
      </w:pPr>
      <w:r w:rsidRPr="009D6BE5">
        <w:rPr>
          <w:b/>
          <w:sz w:val="26"/>
        </w:rPr>
        <w:lastRenderedPageBreak/>
        <w:t>Copyright notice</w:t>
      </w:r>
    </w:p>
    <w:p w14:paraId="12A074BC" w14:textId="77777777" w:rsidR="00160712" w:rsidRPr="009D6BE5" w:rsidRDefault="00160712" w:rsidP="00160712">
      <w:pPr>
        <w:pStyle w:val="zzCopyright"/>
        <w:spacing w:after="230" w:line="230" w:lineRule="exact"/>
        <w:ind w:left="100" w:right="100"/>
      </w:pPr>
      <w:r w:rsidRPr="009D6BE5">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30AB06FF" w14:textId="77777777" w:rsidR="00160712" w:rsidRPr="009D6BE5" w:rsidRDefault="00160712" w:rsidP="00160712">
      <w:pPr>
        <w:pStyle w:val="zzCopyright"/>
        <w:spacing w:after="120" w:line="230" w:lineRule="exact"/>
        <w:ind w:left="100" w:right="100"/>
      </w:pPr>
      <w:r w:rsidRPr="009D6BE5">
        <w:t>Requests for permission to reproduce this document for the purpose of selling it should be addressed as shown below or to ISO's member body in the country of the requester:</w:t>
      </w:r>
    </w:p>
    <w:p w14:paraId="2C382F0B" w14:textId="77777777" w:rsidR="00160712" w:rsidRPr="009D6BE5" w:rsidRDefault="00160712" w:rsidP="00160712">
      <w:pPr>
        <w:pStyle w:val="zzCopyright"/>
        <w:spacing w:after="230" w:line="230" w:lineRule="exact"/>
        <w:ind w:left="100" w:right="100"/>
        <w:jc w:val="left"/>
        <w:rPr>
          <w:color w:val="FF0000"/>
        </w:rPr>
      </w:pPr>
      <w:r w:rsidRPr="009D6BE5">
        <w:rPr>
          <w:color w:val="FF0000"/>
        </w:rPr>
        <w:t>[Indicate the full address, telephone number, fax number, telex number, and electronic mail address, as appropriate, of the Copyright Manager of the ISO member body responsible for the secretariat of the TC or SC within the framework of which the working document has been prepared.]</w:t>
      </w:r>
    </w:p>
    <w:p w14:paraId="02717AA3" w14:textId="77777777" w:rsidR="00160712" w:rsidRPr="009D6BE5" w:rsidRDefault="00160712" w:rsidP="00160712">
      <w:pPr>
        <w:pStyle w:val="zzCopyright"/>
        <w:spacing w:after="230" w:line="230" w:lineRule="exact"/>
        <w:ind w:left="100" w:right="100"/>
      </w:pPr>
      <w:r w:rsidRPr="009D6BE5">
        <w:t>Reproduction for sales purposes may be subject to royalty payments or a licensing agreement.</w:t>
      </w:r>
    </w:p>
    <w:p w14:paraId="567A772F" w14:textId="77777777" w:rsidR="00160712" w:rsidRPr="009D6BE5" w:rsidRDefault="00160712" w:rsidP="00160712">
      <w:pPr>
        <w:pStyle w:val="zzCopyright"/>
        <w:spacing w:after="100" w:line="230" w:lineRule="exact"/>
        <w:ind w:left="100" w:right="100"/>
        <w:jc w:val="left"/>
      </w:pPr>
      <w:r w:rsidRPr="009D6BE5">
        <w:t>Violators may be prosecuted.</w:t>
      </w:r>
    </w:p>
    <w:p w14:paraId="333B3A37" w14:textId="53956A92" w:rsidR="00160712" w:rsidRPr="009D6BE5" w:rsidRDefault="0033180F" w:rsidP="00160712">
      <w:pPr>
        <w:pStyle w:val="zzSTDTitle"/>
      </w:pPr>
      <w:r w:rsidRPr="0033180F">
        <w:t>Information Technology — MPEG Systems Technologies— Part 7: Common Encryption in ISO base media file format files — Amendment 1: Support for AES-256</w:t>
      </w:r>
    </w:p>
    <w:p w14:paraId="4D640585" w14:textId="77777777" w:rsidR="00160712" w:rsidRDefault="00160712" w:rsidP="00160712">
      <w:pPr>
        <w:rPr>
          <w:i/>
        </w:rPr>
      </w:pPr>
    </w:p>
    <w:p w14:paraId="1010B96E" w14:textId="11EC6851" w:rsidR="00FA3EA3" w:rsidRPr="00FA3EA3" w:rsidRDefault="00FA3EA3" w:rsidP="00FA3EA3">
      <w:pPr>
        <w:widowControl/>
        <w:autoSpaceDE/>
        <w:autoSpaceDN/>
        <w:spacing w:after="240" w:line="230" w:lineRule="atLeast"/>
        <w:jc w:val="both"/>
        <w:rPr>
          <w:rFonts w:ascii="Cambria" w:eastAsia="MS Mincho" w:hAnsi="Cambria" w:cs="Cambria"/>
          <w:i/>
          <w:iCs/>
          <w:lang w:val="en-GB" w:eastAsia="fr-FR"/>
        </w:rPr>
      </w:pPr>
      <w:r w:rsidRPr="00FA3EA3">
        <w:rPr>
          <w:rFonts w:ascii="Cambria" w:eastAsia="MS Mincho" w:hAnsi="Cambria" w:cs="Cambria"/>
          <w:i/>
          <w:iCs/>
          <w:lang w:val="en-GB" w:eastAsia="fr-FR"/>
        </w:rPr>
        <w:t>In section 1</w:t>
      </w:r>
      <w:r w:rsidR="00DF2422">
        <w:rPr>
          <w:rFonts w:ascii="Cambria" w:eastAsia="MS Mincho" w:hAnsi="Cambria" w:cs="Cambria"/>
          <w:i/>
          <w:iCs/>
          <w:lang w:val="en-GB" w:eastAsia="fr-FR"/>
        </w:rPr>
        <w:t xml:space="preserve"> Scope</w:t>
      </w:r>
      <w:r w:rsidRPr="00FA3EA3">
        <w:rPr>
          <w:rFonts w:ascii="Cambria" w:eastAsia="MS Mincho" w:hAnsi="Cambria" w:cs="Cambria"/>
          <w:i/>
          <w:iCs/>
          <w:lang w:val="en-GB" w:eastAsia="fr-FR"/>
        </w:rPr>
        <w:t>, replace</w:t>
      </w:r>
    </w:p>
    <w:p w14:paraId="6CA66ED9" w14:textId="2BE4B910" w:rsidR="00FA3EA3" w:rsidRPr="00FA3EA3" w:rsidRDefault="00FA3EA3" w:rsidP="00FA3EA3">
      <w:pPr>
        <w:widowControl/>
        <w:autoSpaceDE/>
        <w:autoSpaceDN/>
        <w:spacing w:after="240" w:line="230" w:lineRule="atLeast"/>
        <w:jc w:val="both"/>
        <w:rPr>
          <w:rFonts w:ascii="Cambria" w:eastAsia="Times New Roman" w:hAnsi="Cambria" w:cs="Cambria"/>
          <w:sz w:val="26"/>
          <w:szCs w:val="26"/>
          <w:lang w:eastAsia="fr-FR"/>
        </w:rPr>
      </w:pPr>
      <w:r w:rsidRPr="00FA3EA3">
        <w:rPr>
          <w:rFonts w:ascii="Cambria" w:eastAsia="MS Mincho" w:hAnsi="Cambria" w:cs="Cambria"/>
          <w:sz w:val="26"/>
          <w:szCs w:val="26"/>
          <w:lang w:eastAsia="fr-FR"/>
        </w:rPr>
        <w:t>"</w:t>
      </w:r>
      <w:r w:rsidR="00DF2422" w:rsidRPr="00DF2422">
        <w:rPr>
          <w:rFonts w:ascii="Cambria" w:eastAsia="MS Mincho" w:hAnsi="Cambria" w:cs="Times New Roman"/>
          <w:szCs w:val="20"/>
          <w:lang w:val="en-GB" w:eastAsia="ja-JP"/>
        </w:rPr>
        <w:t xml:space="preserve"> The AES-128 symmetric block cipher is incorporated by reference to encrypt elementary stream data contained in media samples. Both AES counter mode (CTR) and Cipher Block Chaining (CBC) are specified in separate protection schemes.</w:t>
      </w:r>
      <w:r w:rsidRPr="00FA3EA3">
        <w:rPr>
          <w:rFonts w:ascii="Cambria" w:eastAsia="Times New Roman" w:hAnsi="Cambria" w:cs="Cambria"/>
          <w:sz w:val="26"/>
          <w:szCs w:val="26"/>
          <w:lang w:eastAsia="fr-FR"/>
        </w:rPr>
        <w:t>"</w:t>
      </w:r>
    </w:p>
    <w:p w14:paraId="47F77C62" w14:textId="77777777" w:rsidR="00FA3EA3" w:rsidRPr="00FA3EA3" w:rsidRDefault="00FA3EA3" w:rsidP="00FA3EA3">
      <w:pPr>
        <w:widowControl/>
        <w:autoSpaceDE/>
        <w:autoSpaceDN/>
        <w:spacing w:after="240" w:line="230" w:lineRule="atLeast"/>
        <w:jc w:val="both"/>
        <w:rPr>
          <w:rFonts w:ascii="Cambria" w:eastAsia="MS Mincho" w:hAnsi="Cambria" w:cs="Cambria"/>
          <w:szCs w:val="20"/>
          <w:lang w:eastAsia="fr-FR"/>
        </w:rPr>
      </w:pPr>
      <w:r w:rsidRPr="00FA3EA3">
        <w:rPr>
          <w:rFonts w:ascii="Cambria" w:eastAsia="MS Mincho" w:hAnsi="Cambria" w:cs="Cambria"/>
          <w:i/>
          <w:iCs/>
          <w:lang w:val="en-GB" w:eastAsia="fr-FR"/>
        </w:rPr>
        <w:t>with</w:t>
      </w:r>
    </w:p>
    <w:p w14:paraId="7C6B97AF" w14:textId="29E7D628" w:rsidR="00FA3EA3" w:rsidRPr="00FA3EA3" w:rsidRDefault="00FA3EA3" w:rsidP="00FA3EA3">
      <w:pPr>
        <w:widowControl/>
        <w:autoSpaceDE/>
        <w:autoSpaceDN/>
        <w:spacing w:after="240" w:line="230" w:lineRule="atLeast"/>
        <w:jc w:val="both"/>
        <w:rPr>
          <w:rFonts w:ascii="Cambria" w:eastAsia="Times New Roman" w:hAnsi="Cambria" w:cs="Cambria"/>
          <w:lang w:eastAsia="fr-FR"/>
        </w:rPr>
      </w:pPr>
      <w:r w:rsidRPr="00FA3EA3">
        <w:rPr>
          <w:rFonts w:ascii="Cambria" w:eastAsia="MS Mincho" w:hAnsi="Cambria" w:cs="Cambria"/>
          <w:sz w:val="26"/>
          <w:szCs w:val="26"/>
          <w:lang w:eastAsia="fr-FR"/>
        </w:rPr>
        <w:t>"</w:t>
      </w:r>
      <w:r w:rsidR="00DF2422" w:rsidRPr="00DF2422">
        <w:rPr>
          <w:rFonts w:ascii="Cambria" w:eastAsia="MS Mincho" w:hAnsi="Cambria" w:cs="Times New Roman"/>
          <w:szCs w:val="20"/>
          <w:lang w:val="en-GB" w:eastAsia="ja-JP"/>
        </w:rPr>
        <w:t xml:space="preserve"> The AES-128 </w:t>
      </w:r>
      <w:r w:rsidR="00DF2422">
        <w:rPr>
          <w:rFonts w:ascii="Cambria" w:eastAsia="MS Mincho" w:hAnsi="Cambria" w:cs="Times New Roman"/>
          <w:szCs w:val="20"/>
          <w:lang w:val="en-GB" w:eastAsia="ja-JP"/>
        </w:rPr>
        <w:t xml:space="preserve">or AES-256 </w:t>
      </w:r>
      <w:r w:rsidR="00DF2422" w:rsidRPr="00DF2422">
        <w:rPr>
          <w:rFonts w:ascii="Cambria" w:eastAsia="MS Mincho" w:hAnsi="Cambria" w:cs="Times New Roman"/>
          <w:szCs w:val="20"/>
          <w:lang w:val="en-GB" w:eastAsia="ja-JP"/>
        </w:rPr>
        <w:t>symmetric block cipher is incorporated by reference to encrypt elementary stream data contained in media samples. Both AES counter mode (CTR) and Cipher Block Chaining (CBC) are specified in separate protection schemes.</w:t>
      </w:r>
      <w:r w:rsidR="00DF2422">
        <w:rPr>
          <w:rFonts w:ascii="Cambria" w:eastAsia="MS Mincho" w:hAnsi="Cambria" w:cs="Times New Roman"/>
          <w:szCs w:val="20"/>
          <w:lang w:val="en-GB" w:eastAsia="ja-JP"/>
        </w:rPr>
        <w:t>”</w:t>
      </w:r>
    </w:p>
    <w:p w14:paraId="05EA8390" w14:textId="1AF8642D" w:rsidR="00FA3EA3" w:rsidRPr="00FA3EA3" w:rsidRDefault="00FA3EA3" w:rsidP="00FA3EA3">
      <w:pPr>
        <w:widowControl/>
        <w:autoSpaceDE/>
        <w:autoSpaceDN/>
        <w:spacing w:after="240" w:line="230" w:lineRule="atLeast"/>
        <w:jc w:val="both"/>
        <w:rPr>
          <w:rFonts w:ascii="Cambria" w:eastAsia="MS Mincho" w:hAnsi="Cambria" w:cs="Cambria"/>
          <w:i/>
          <w:iCs/>
          <w:lang w:val="en-GB" w:eastAsia="fr-FR"/>
        </w:rPr>
      </w:pPr>
      <w:r w:rsidRPr="00FA3EA3">
        <w:rPr>
          <w:rFonts w:ascii="Cambria" w:eastAsia="MS Mincho" w:hAnsi="Cambria" w:cs="Cambria"/>
          <w:i/>
          <w:iCs/>
          <w:lang w:val="en-GB" w:eastAsia="fr-FR"/>
        </w:rPr>
        <w:t xml:space="preserve">In section </w:t>
      </w:r>
      <w:r>
        <w:rPr>
          <w:rFonts w:ascii="Cambria" w:eastAsia="MS Mincho" w:hAnsi="Cambria" w:cs="Cambria"/>
          <w:i/>
          <w:iCs/>
          <w:lang w:val="en-GB" w:eastAsia="fr-FR"/>
        </w:rPr>
        <w:t>3</w:t>
      </w:r>
      <w:r w:rsidRPr="00FA3EA3">
        <w:rPr>
          <w:rFonts w:ascii="Cambria" w:eastAsia="MS Mincho" w:hAnsi="Cambria" w:cs="Cambria"/>
          <w:i/>
          <w:iCs/>
          <w:lang w:val="en-GB" w:eastAsia="fr-FR"/>
        </w:rPr>
        <w:t>.1</w:t>
      </w:r>
      <w:r>
        <w:rPr>
          <w:rFonts w:ascii="Cambria" w:eastAsia="MS Mincho" w:hAnsi="Cambria" w:cs="Cambria"/>
          <w:i/>
          <w:iCs/>
          <w:lang w:val="en-GB" w:eastAsia="fr-FR"/>
        </w:rPr>
        <w:t>.1</w:t>
      </w:r>
      <w:r w:rsidR="00DF2422">
        <w:rPr>
          <w:rFonts w:ascii="Cambria" w:eastAsia="MS Mincho" w:hAnsi="Cambria" w:cs="Cambria"/>
          <w:i/>
          <w:iCs/>
          <w:lang w:val="en-GB" w:eastAsia="fr-FR"/>
        </w:rPr>
        <w:t xml:space="preserve"> block</w:t>
      </w:r>
      <w:r w:rsidRPr="00FA3EA3">
        <w:rPr>
          <w:rFonts w:ascii="Cambria" w:eastAsia="MS Mincho" w:hAnsi="Cambria" w:cs="Cambria"/>
          <w:i/>
          <w:iCs/>
          <w:lang w:val="en-GB" w:eastAsia="fr-FR"/>
        </w:rPr>
        <w:t>, replace</w:t>
      </w:r>
    </w:p>
    <w:p w14:paraId="10C5DAD2" w14:textId="4627D449" w:rsidR="00FA3EA3" w:rsidRPr="00FA3EA3" w:rsidRDefault="00FA3EA3" w:rsidP="00DF2422">
      <w:pPr>
        <w:pStyle w:val="Definition"/>
        <w:autoSpaceDE w:val="0"/>
        <w:autoSpaceDN w:val="0"/>
        <w:adjustRightInd w:val="0"/>
        <w:rPr>
          <w:rFonts w:eastAsia="Times New Roman" w:cs="Cambria"/>
          <w:sz w:val="26"/>
          <w:szCs w:val="26"/>
          <w:lang w:eastAsia="fr-FR"/>
        </w:rPr>
      </w:pPr>
      <w:r w:rsidRPr="00FA3EA3">
        <w:rPr>
          <w:rFonts w:eastAsia="MS Mincho" w:cs="Cambria"/>
          <w:sz w:val="26"/>
          <w:szCs w:val="26"/>
          <w:lang w:eastAsia="fr-FR"/>
        </w:rPr>
        <w:t>"</w:t>
      </w:r>
      <w:r w:rsidRPr="00FA3EA3">
        <w:rPr>
          <w:rFonts w:eastAsia="Times New Roman"/>
        </w:rPr>
        <w:t>16-byte extent of sample data that may be encrypted or decrypted by the AES-128 block cipher, in which case, a cipher block.</w:t>
      </w:r>
      <w:r w:rsidRPr="00FA3EA3">
        <w:t xml:space="preserve"> </w:t>
      </w:r>
      <w:r w:rsidRPr="00FA3EA3">
        <w:rPr>
          <w:rFonts w:eastAsia="Times New Roman" w:cs="Cambria"/>
          <w:sz w:val="26"/>
          <w:szCs w:val="26"/>
          <w:lang w:eastAsia="fr-FR"/>
        </w:rPr>
        <w:t>"</w:t>
      </w:r>
    </w:p>
    <w:p w14:paraId="116863E9" w14:textId="77777777" w:rsidR="00FA3EA3" w:rsidRPr="00FA3EA3" w:rsidRDefault="00FA3EA3" w:rsidP="00FA3EA3">
      <w:pPr>
        <w:widowControl/>
        <w:autoSpaceDE/>
        <w:autoSpaceDN/>
        <w:spacing w:after="240" w:line="230" w:lineRule="atLeast"/>
        <w:jc w:val="both"/>
        <w:rPr>
          <w:rFonts w:ascii="Cambria" w:eastAsia="MS Mincho" w:hAnsi="Cambria" w:cs="Cambria"/>
          <w:szCs w:val="20"/>
          <w:lang w:eastAsia="fr-FR"/>
        </w:rPr>
      </w:pPr>
      <w:r w:rsidRPr="00FA3EA3">
        <w:rPr>
          <w:rFonts w:ascii="Cambria" w:eastAsia="MS Mincho" w:hAnsi="Cambria" w:cs="Cambria"/>
          <w:i/>
          <w:iCs/>
          <w:lang w:val="en-GB" w:eastAsia="fr-FR"/>
        </w:rPr>
        <w:t>with</w:t>
      </w:r>
    </w:p>
    <w:p w14:paraId="0062703D" w14:textId="77777777" w:rsidR="00FA3EA3" w:rsidRPr="00FA3EA3" w:rsidRDefault="00FA3EA3" w:rsidP="00FA3EA3">
      <w:pPr>
        <w:pStyle w:val="Definition"/>
        <w:autoSpaceDE w:val="0"/>
        <w:autoSpaceDN w:val="0"/>
        <w:adjustRightInd w:val="0"/>
        <w:rPr>
          <w:rFonts w:eastAsia="Times New Roman"/>
        </w:rPr>
      </w:pPr>
      <w:r w:rsidRPr="00FA3EA3">
        <w:rPr>
          <w:rFonts w:eastAsia="MS Mincho" w:cs="Cambria"/>
          <w:sz w:val="26"/>
          <w:szCs w:val="26"/>
          <w:lang w:eastAsia="fr-FR"/>
        </w:rPr>
        <w:t>"</w:t>
      </w:r>
      <w:r w:rsidRPr="00FA3EA3">
        <w:rPr>
          <w:rFonts w:eastAsia="Times New Roman"/>
        </w:rPr>
        <w:t>16-byte extent of sample data that may be encrypted or decrypted by the AES-128 or AES-256 block cipher, in which case, a cipher block.</w:t>
      </w:r>
      <w:r w:rsidRPr="00FA3EA3">
        <w:t xml:space="preserve"> </w:t>
      </w:r>
    </w:p>
    <w:p w14:paraId="09B424F4" w14:textId="1590CCF3" w:rsidR="00FA3EA3" w:rsidRPr="00FA3EA3" w:rsidRDefault="00FA3EA3" w:rsidP="00FA3EA3">
      <w:pPr>
        <w:widowControl/>
        <w:autoSpaceDE/>
        <w:autoSpaceDN/>
        <w:spacing w:after="240" w:line="230" w:lineRule="atLeast"/>
        <w:jc w:val="both"/>
        <w:rPr>
          <w:rFonts w:ascii="Cambria" w:eastAsia="MS Mincho" w:hAnsi="Cambria" w:cs="Cambria"/>
          <w:i/>
          <w:iCs/>
          <w:lang w:val="en-GB" w:eastAsia="fr-FR"/>
        </w:rPr>
      </w:pPr>
      <w:r w:rsidRPr="00FA3EA3">
        <w:rPr>
          <w:rFonts w:ascii="Cambria" w:eastAsia="Times New Roman" w:hAnsi="Cambria" w:cs="Cambria"/>
          <w:lang w:eastAsia="fr-FR"/>
        </w:rPr>
        <w:t xml:space="preserve"> </w:t>
      </w:r>
      <w:r w:rsidRPr="00FA3EA3">
        <w:rPr>
          <w:rFonts w:ascii="Cambria" w:eastAsia="MS Mincho" w:hAnsi="Cambria" w:cs="Cambria"/>
          <w:i/>
          <w:iCs/>
          <w:lang w:val="en-GB" w:eastAsia="fr-FR"/>
        </w:rPr>
        <w:t xml:space="preserve">In section </w:t>
      </w:r>
      <w:r>
        <w:rPr>
          <w:rFonts w:ascii="Cambria" w:eastAsia="MS Mincho" w:hAnsi="Cambria" w:cs="Cambria"/>
          <w:i/>
          <w:iCs/>
          <w:lang w:val="en-GB" w:eastAsia="fr-FR"/>
        </w:rPr>
        <w:t>9.3</w:t>
      </w:r>
      <w:r w:rsidRPr="00FA3EA3">
        <w:rPr>
          <w:rFonts w:ascii="Cambria" w:eastAsia="MS Mincho" w:hAnsi="Cambria" w:cs="Cambria"/>
          <w:i/>
          <w:iCs/>
          <w:lang w:val="en-GB" w:eastAsia="fr-FR"/>
        </w:rPr>
        <w:t>, replace</w:t>
      </w:r>
    </w:p>
    <w:p w14:paraId="2345E534" w14:textId="77777777" w:rsidR="00DF2422" w:rsidRPr="00DF2422" w:rsidRDefault="00FA3EA3" w:rsidP="00DF2422">
      <w:pPr>
        <w:spacing w:before="120" w:after="120"/>
        <w:rPr>
          <w:rFonts w:ascii="Cambria" w:eastAsia="MS Mincho" w:hAnsi="Cambria" w:cs="Times New Roman"/>
          <w:szCs w:val="20"/>
          <w:lang w:val="en-GB" w:eastAsia="ja-JP"/>
        </w:rPr>
      </w:pPr>
      <w:r w:rsidRPr="00FA3EA3">
        <w:rPr>
          <w:rFonts w:ascii="Cambria" w:eastAsia="MS Mincho" w:hAnsi="Cambria" w:cs="Cambria"/>
          <w:sz w:val="26"/>
          <w:szCs w:val="26"/>
          <w:lang w:eastAsia="fr-FR"/>
        </w:rPr>
        <w:lastRenderedPageBreak/>
        <w:t>"</w:t>
      </w:r>
      <w:r w:rsidRPr="00FA3EA3">
        <w:rPr>
          <w:rFonts w:ascii="Times New Roman" w:eastAsia="Times New Roman" w:hAnsi="Times New Roman" w:cs="Times New Roman"/>
          <w:sz w:val="24"/>
          <w:szCs w:val="24"/>
          <w:lang w:eastAsia="fr-FR"/>
        </w:rPr>
        <w:t xml:space="preserve"> </w:t>
      </w:r>
      <w:r w:rsidR="00DF2422" w:rsidRPr="00DF2422">
        <w:rPr>
          <w:rFonts w:ascii="Cambria" w:eastAsia="MS Mincho" w:hAnsi="Cambria" w:cs="Times New Roman"/>
          <w:szCs w:val="20"/>
          <w:lang w:val="en-GB" w:eastAsia="ja-JP"/>
        </w:rPr>
        <w:t>Counter-mode schemes shall use the Advanced Encryption Standard, specified in Federal Information Processing Standards Publication 197, FIPS-197 published by the United States National Institute of Standards and Technology (NIST) using 128-bit keys in Counter Mode (AES-CTR), as specified in Recommendation of Block Cipher Modes of Operation, NIST, NIST Special Publication 800-38A.</w:t>
      </w:r>
    </w:p>
    <w:p w14:paraId="468617E3" w14:textId="4C0A607B" w:rsidR="00FA3EA3" w:rsidRDefault="00DF2422" w:rsidP="00DF2422">
      <w:pPr>
        <w:rPr>
          <w:rFonts w:ascii="Cambria" w:eastAsia="Times New Roman" w:hAnsi="Cambria" w:cs="Cambria"/>
          <w:sz w:val="26"/>
          <w:szCs w:val="26"/>
          <w:lang w:eastAsia="fr-FR"/>
        </w:rPr>
      </w:pPr>
      <w:r w:rsidRPr="00DF2422">
        <w:rPr>
          <w:rFonts w:ascii="Cambria" w:eastAsia="MS Mincho" w:hAnsi="Cambria" w:cs="Times New Roman"/>
          <w:szCs w:val="20"/>
          <w:lang w:val="en-GB" w:eastAsia="ja-JP"/>
        </w:rPr>
        <w:t xml:space="preserve">AES-128 CTR mode is a </w:t>
      </w:r>
      <w:del w:id="194" w:author="DENOUAL Franck" w:date="2026-01-26T18:49:00Z">
        <w:r w:rsidRPr="00DF2422" w:rsidDel="001B106E">
          <w:rPr>
            <w:rFonts w:ascii="Cambria" w:eastAsia="MS Mincho" w:hAnsi="Cambria" w:cs="Times New Roman"/>
            <w:szCs w:val="20"/>
            <w:lang w:val="en-GB" w:eastAsia="ja-JP"/>
          </w:rPr>
          <w:delText>16 byte</w:delText>
        </w:r>
      </w:del>
      <w:ins w:id="195" w:author="DENOUAL Franck" w:date="2026-01-26T18:49:00Z">
        <w:r w:rsidR="001B106E" w:rsidRPr="00DF2422">
          <w:rPr>
            <w:rFonts w:ascii="Cambria" w:eastAsia="MS Mincho" w:hAnsi="Cambria" w:cs="Times New Roman"/>
            <w:szCs w:val="20"/>
            <w:lang w:val="en-GB" w:eastAsia="ja-JP"/>
          </w:rPr>
          <w:t>16-byte</w:t>
        </w:r>
      </w:ins>
      <w:r w:rsidRPr="00DF2422">
        <w:rPr>
          <w:rFonts w:ascii="Cambria" w:eastAsia="MS Mincho" w:hAnsi="Cambria" w:cs="Times New Roman"/>
          <w:szCs w:val="20"/>
          <w:lang w:val="en-GB" w:eastAsia="ja-JP"/>
        </w:rPr>
        <w:t xml:space="preserve"> block cipher that can encrypt an arbitrary sized byte stream without need for padding or leaving a clear remainder when the last block of sample data is a partial block (1 to 15 bytes in size). </w:t>
      </w:r>
      <w:r w:rsidR="00FA3EA3" w:rsidRPr="00FA3EA3">
        <w:rPr>
          <w:rFonts w:ascii="Cambria" w:eastAsia="Times New Roman" w:hAnsi="Cambria" w:cs="Cambria"/>
          <w:sz w:val="26"/>
          <w:szCs w:val="26"/>
          <w:lang w:eastAsia="fr-FR"/>
        </w:rPr>
        <w:t>"</w:t>
      </w:r>
    </w:p>
    <w:p w14:paraId="5988FBEB" w14:textId="77777777" w:rsidR="00DF2422" w:rsidRPr="00FA3EA3" w:rsidRDefault="00DF2422" w:rsidP="00DF2422">
      <w:pPr>
        <w:rPr>
          <w:rFonts w:ascii="Cambria" w:eastAsia="Times New Roman" w:hAnsi="Cambria" w:cs="Cambria"/>
          <w:sz w:val="26"/>
          <w:szCs w:val="26"/>
          <w:lang w:eastAsia="fr-FR"/>
        </w:rPr>
      </w:pPr>
    </w:p>
    <w:p w14:paraId="214F3E54" w14:textId="77777777" w:rsidR="00FA3EA3" w:rsidRPr="00FA3EA3" w:rsidRDefault="00FA3EA3" w:rsidP="00FA3EA3">
      <w:pPr>
        <w:widowControl/>
        <w:autoSpaceDE/>
        <w:autoSpaceDN/>
        <w:spacing w:after="240" w:line="230" w:lineRule="atLeast"/>
        <w:jc w:val="both"/>
        <w:rPr>
          <w:rFonts w:ascii="Cambria" w:eastAsia="MS Mincho" w:hAnsi="Cambria" w:cs="Cambria"/>
          <w:szCs w:val="20"/>
          <w:lang w:eastAsia="fr-FR"/>
        </w:rPr>
      </w:pPr>
      <w:r w:rsidRPr="00FA3EA3">
        <w:rPr>
          <w:rFonts w:ascii="Cambria" w:eastAsia="MS Mincho" w:hAnsi="Cambria" w:cs="Cambria"/>
          <w:i/>
          <w:iCs/>
          <w:lang w:val="en-GB" w:eastAsia="fr-FR"/>
        </w:rPr>
        <w:t>with</w:t>
      </w:r>
    </w:p>
    <w:p w14:paraId="45096A5C" w14:textId="5F457DC0" w:rsidR="00DF2422" w:rsidRPr="00DF2422" w:rsidRDefault="00FA3EA3" w:rsidP="00DF2422">
      <w:pPr>
        <w:spacing w:before="120" w:after="120"/>
        <w:rPr>
          <w:rFonts w:ascii="Cambria" w:eastAsia="MS Mincho" w:hAnsi="Cambria" w:cs="Times New Roman"/>
          <w:szCs w:val="20"/>
          <w:lang w:val="en-GB" w:eastAsia="ja-JP"/>
        </w:rPr>
      </w:pPr>
      <w:r w:rsidRPr="00FA3EA3">
        <w:rPr>
          <w:rFonts w:ascii="Cambria" w:eastAsia="MS Mincho" w:hAnsi="Cambria" w:cs="Cambria"/>
          <w:sz w:val="26"/>
          <w:szCs w:val="26"/>
          <w:lang w:eastAsia="fr-FR"/>
        </w:rPr>
        <w:t>"</w:t>
      </w:r>
      <w:r w:rsidR="00DF2422" w:rsidRPr="00DF2422">
        <w:rPr>
          <w:rFonts w:ascii="Cambria" w:eastAsia="MS Mincho" w:hAnsi="Cambria" w:cs="Times New Roman"/>
          <w:szCs w:val="20"/>
          <w:lang w:val="en-GB" w:eastAsia="ja-JP"/>
        </w:rPr>
        <w:t xml:space="preserve"> Counter-mode schemes shall use the Advanced Encryption Standard, specified in Federal Information Processing Standards Publication 197, FIPS-197 published by the United States National Institute of Standards and Technology (NIST) using 128-bit </w:t>
      </w:r>
      <w:r w:rsidR="00DF2422">
        <w:rPr>
          <w:rFonts w:ascii="Cambria" w:eastAsia="MS Mincho" w:hAnsi="Cambria" w:cs="Times New Roman"/>
          <w:szCs w:val="20"/>
          <w:lang w:val="en-GB" w:eastAsia="ja-JP"/>
        </w:rPr>
        <w:t xml:space="preserve">or 256-bit </w:t>
      </w:r>
      <w:r w:rsidR="00DF2422" w:rsidRPr="00DF2422">
        <w:rPr>
          <w:rFonts w:ascii="Cambria" w:eastAsia="MS Mincho" w:hAnsi="Cambria" w:cs="Times New Roman"/>
          <w:szCs w:val="20"/>
          <w:lang w:val="en-GB" w:eastAsia="ja-JP"/>
        </w:rPr>
        <w:t>keys in Counter Mode (AES-CTR), as specified in Recommendation of Block Cipher Modes of Operation, NIST, NIST Special Publication 800-38A.</w:t>
      </w:r>
    </w:p>
    <w:p w14:paraId="7A05DB78" w14:textId="191EF83D" w:rsidR="00DF2422" w:rsidRDefault="00DF2422" w:rsidP="00DF2422">
      <w:pPr>
        <w:pStyle w:val="Definition"/>
        <w:autoSpaceDE w:val="0"/>
        <w:autoSpaceDN w:val="0"/>
        <w:adjustRightInd w:val="0"/>
        <w:rPr>
          <w:rFonts w:eastAsia="MS Mincho"/>
          <w:szCs w:val="20"/>
          <w:lang w:eastAsia="ja-JP"/>
        </w:rPr>
      </w:pPr>
      <w:r w:rsidRPr="00DF2422">
        <w:rPr>
          <w:rFonts w:eastAsia="MS Mincho"/>
          <w:szCs w:val="20"/>
          <w:lang w:eastAsia="ja-JP"/>
        </w:rPr>
        <w:t xml:space="preserve">AES-128 CTR </w:t>
      </w:r>
      <w:r>
        <w:rPr>
          <w:rFonts w:eastAsia="MS Mincho"/>
          <w:szCs w:val="20"/>
          <w:lang w:eastAsia="ja-JP"/>
        </w:rPr>
        <w:t xml:space="preserve">or AES-256 CTR </w:t>
      </w:r>
      <w:r w:rsidRPr="00DF2422">
        <w:rPr>
          <w:rFonts w:eastAsia="MS Mincho"/>
          <w:szCs w:val="20"/>
          <w:lang w:eastAsia="ja-JP"/>
        </w:rPr>
        <w:t xml:space="preserve">mode is a </w:t>
      </w:r>
      <w:del w:id="196" w:author="DENOUAL Franck" w:date="2026-01-26T18:49:00Z">
        <w:r w:rsidRPr="00DF2422" w:rsidDel="001B106E">
          <w:rPr>
            <w:rFonts w:eastAsia="MS Mincho"/>
            <w:szCs w:val="20"/>
            <w:lang w:eastAsia="ja-JP"/>
          </w:rPr>
          <w:delText>16 byte</w:delText>
        </w:r>
      </w:del>
      <w:ins w:id="197" w:author="DENOUAL Franck" w:date="2026-01-26T18:49:00Z">
        <w:r w:rsidR="001B106E" w:rsidRPr="00DF2422">
          <w:rPr>
            <w:rFonts w:eastAsia="MS Mincho"/>
            <w:szCs w:val="20"/>
            <w:lang w:eastAsia="ja-JP"/>
          </w:rPr>
          <w:t>16-byte</w:t>
        </w:r>
      </w:ins>
      <w:r w:rsidRPr="00DF2422">
        <w:rPr>
          <w:rFonts w:eastAsia="MS Mincho"/>
          <w:szCs w:val="20"/>
          <w:lang w:eastAsia="ja-JP"/>
        </w:rPr>
        <w:t xml:space="preserve"> block cipher that can encrypt an arbitrary sized byte stream without need for padding or leaving a clear remainder when the last block of sample data is a partial block (1 to 15 bytes in size). </w:t>
      </w:r>
      <w:r>
        <w:rPr>
          <w:rFonts w:eastAsia="MS Mincho"/>
          <w:szCs w:val="20"/>
          <w:lang w:eastAsia="ja-JP"/>
        </w:rPr>
        <w:t>“</w:t>
      </w:r>
    </w:p>
    <w:p w14:paraId="2D37C9CF" w14:textId="41FB3602" w:rsidR="0043293E" w:rsidRPr="00FA3EA3" w:rsidRDefault="0043293E" w:rsidP="0043293E">
      <w:pPr>
        <w:widowControl/>
        <w:autoSpaceDE/>
        <w:autoSpaceDN/>
        <w:spacing w:after="240" w:line="230" w:lineRule="atLeast"/>
        <w:jc w:val="both"/>
        <w:rPr>
          <w:rFonts w:ascii="Cambria" w:eastAsia="MS Mincho" w:hAnsi="Cambria" w:cs="Cambria"/>
          <w:i/>
          <w:iCs/>
          <w:lang w:val="en-GB" w:eastAsia="fr-FR"/>
        </w:rPr>
      </w:pPr>
      <w:r w:rsidRPr="00FA3EA3">
        <w:rPr>
          <w:rFonts w:ascii="Cambria" w:eastAsia="MS Mincho" w:hAnsi="Cambria" w:cs="Cambria"/>
          <w:i/>
          <w:iCs/>
          <w:lang w:val="en-GB" w:eastAsia="fr-FR"/>
        </w:rPr>
        <w:t xml:space="preserve">In section </w:t>
      </w:r>
      <w:r>
        <w:rPr>
          <w:rFonts w:ascii="Cambria" w:eastAsia="MS Mincho" w:hAnsi="Cambria" w:cs="Cambria"/>
          <w:i/>
          <w:iCs/>
          <w:lang w:val="en-GB" w:eastAsia="fr-FR"/>
        </w:rPr>
        <w:t>9.4.1</w:t>
      </w:r>
      <w:r w:rsidRPr="00FA3EA3">
        <w:rPr>
          <w:rFonts w:ascii="Cambria" w:eastAsia="MS Mincho" w:hAnsi="Cambria" w:cs="Cambria"/>
          <w:i/>
          <w:iCs/>
          <w:lang w:val="en-GB" w:eastAsia="fr-FR"/>
        </w:rPr>
        <w:t>, replace</w:t>
      </w:r>
    </w:p>
    <w:p w14:paraId="5045CEAF" w14:textId="7018B582" w:rsidR="0043293E" w:rsidRPr="00FA3EA3" w:rsidRDefault="0043293E" w:rsidP="0043293E">
      <w:pPr>
        <w:pStyle w:val="Definition"/>
        <w:autoSpaceDE w:val="0"/>
        <w:autoSpaceDN w:val="0"/>
        <w:adjustRightInd w:val="0"/>
        <w:rPr>
          <w:rFonts w:eastAsia="Times New Roman"/>
        </w:rPr>
      </w:pPr>
      <w:r>
        <w:rPr>
          <w:rFonts w:eastAsia="Times New Roman"/>
        </w:rPr>
        <w:t>“</w:t>
      </w:r>
      <w:r w:rsidRPr="0043293E">
        <w:rPr>
          <w:rFonts w:eastAsia="Arial"/>
          <w:szCs w:val="20"/>
          <w:lang w:eastAsia="ja-JP"/>
        </w:rPr>
        <w:t>Full sample encryption may be used for all encrypted media types other than NAL structured video, which shall use Subsample encryption</w:t>
      </w:r>
      <w:r w:rsidRPr="00DF2422">
        <w:rPr>
          <w:rFonts w:eastAsia="Arial"/>
          <w:szCs w:val="20"/>
          <w:lang w:eastAsia="ja-JP"/>
        </w:rPr>
        <w:t>.</w:t>
      </w:r>
      <w:r>
        <w:rPr>
          <w:rFonts w:eastAsia="Times New Roman"/>
        </w:rPr>
        <w:t>”</w:t>
      </w:r>
    </w:p>
    <w:p w14:paraId="2116EA2A" w14:textId="77777777" w:rsidR="0043293E" w:rsidRPr="00FA3EA3" w:rsidRDefault="0043293E" w:rsidP="0043293E">
      <w:pPr>
        <w:widowControl/>
        <w:autoSpaceDE/>
        <w:autoSpaceDN/>
        <w:spacing w:after="240" w:line="230" w:lineRule="atLeast"/>
        <w:jc w:val="both"/>
        <w:rPr>
          <w:rFonts w:ascii="Cambria" w:eastAsia="MS Mincho" w:hAnsi="Cambria" w:cs="Cambria"/>
          <w:szCs w:val="20"/>
          <w:lang w:eastAsia="fr-FR"/>
        </w:rPr>
      </w:pPr>
      <w:r w:rsidRPr="00FA3EA3">
        <w:rPr>
          <w:rFonts w:ascii="Cambria" w:eastAsia="MS Mincho" w:hAnsi="Cambria" w:cs="Cambria"/>
          <w:i/>
          <w:iCs/>
          <w:lang w:val="en-GB" w:eastAsia="fr-FR"/>
        </w:rPr>
        <w:t>with</w:t>
      </w:r>
    </w:p>
    <w:p w14:paraId="18631C0C" w14:textId="3630257B" w:rsidR="0043293E" w:rsidRPr="0070625B" w:rsidRDefault="0043293E" w:rsidP="0070625B">
      <w:pPr>
        <w:pStyle w:val="Definition"/>
        <w:autoSpaceDE w:val="0"/>
        <w:autoSpaceDN w:val="0"/>
        <w:adjustRightInd w:val="0"/>
        <w:rPr>
          <w:rFonts w:eastAsia="Times New Roman"/>
        </w:rPr>
      </w:pPr>
      <w:r w:rsidRPr="0070625B">
        <w:rPr>
          <w:rFonts w:eastAsia="Times New Roman"/>
        </w:rPr>
        <w:t xml:space="preserve">“Full sample encryption </w:t>
      </w:r>
      <w:r w:rsidRPr="00F96A32">
        <w:t xml:space="preserve">or subsample encryption </w:t>
      </w:r>
      <w:r w:rsidRPr="0070625B">
        <w:rPr>
          <w:rFonts w:eastAsia="Times New Roman"/>
        </w:rPr>
        <w:t>may be used for all encrypted media types</w:t>
      </w:r>
      <w:r>
        <w:rPr>
          <w:rFonts w:eastAsia="Times New Roman"/>
        </w:rPr>
        <w:t>.</w:t>
      </w:r>
      <w:r w:rsidRPr="0070625B">
        <w:rPr>
          <w:rFonts w:eastAsia="Times New Roman"/>
        </w:rPr>
        <w:t xml:space="preserve"> NAL structured video</w:t>
      </w:r>
      <w:r>
        <w:rPr>
          <w:rFonts w:eastAsia="Times New Roman"/>
        </w:rPr>
        <w:t xml:space="preserve"> </w:t>
      </w:r>
      <w:r w:rsidRPr="0070625B">
        <w:rPr>
          <w:rFonts w:eastAsia="Times New Roman"/>
        </w:rPr>
        <w:t>shall use Subsample encryption.”</w:t>
      </w:r>
    </w:p>
    <w:p w14:paraId="19531A23" w14:textId="60CC4AEC" w:rsidR="00DF2422" w:rsidRPr="00FA3EA3" w:rsidRDefault="00DF2422" w:rsidP="00DF2422">
      <w:pPr>
        <w:widowControl/>
        <w:autoSpaceDE/>
        <w:autoSpaceDN/>
        <w:spacing w:after="240" w:line="230" w:lineRule="atLeast"/>
        <w:jc w:val="both"/>
        <w:rPr>
          <w:rFonts w:ascii="Cambria" w:eastAsia="MS Mincho" w:hAnsi="Cambria" w:cs="Cambria"/>
          <w:i/>
          <w:iCs/>
          <w:lang w:val="en-GB" w:eastAsia="fr-FR"/>
        </w:rPr>
      </w:pPr>
      <w:r w:rsidRPr="00FA3EA3">
        <w:rPr>
          <w:rFonts w:ascii="Cambria" w:eastAsia="MS Mincho" w:hAnsi="Cambria" w:cs="Cambria"/>
          <w:i/>
          <w:iCs/>
          <w:lang w:val="en-GB" w:eastAsia="fr-FR"/>
        </w:rPr>
        <w:t xml:space="preserve">In section </w:t>
      </w:r>
      <w:r>
        <w:rPr>
          <w:rFonts w:ascii="Cambria" w:eastAsia="MS Mincho" w:hAnsi="Cambria" w:cs="Cambria"/>
          <w:i/>
          <w:iCs/>
          <w:lang w:val="en-GB" w:eastAsia="fr-FR"/>
        </w:rPr>
        <w:t>9.4.3</w:t>
      </w:r>
      <w:r w:rsidRPr="00FA3EA3">
        <w:rPr>
          <w:rFonts w:ascii="Cambria" w:eastAsia="MS Mincho" w:hAnsi="Cambria" w:cs="Cambria"/>
          <w:i/>
          <w:iCs/>
          <w:lang w:val="en-GB" w:eastAsia="fr-FR"/>
        </w:rPr>
        <w:t>, replace</w:t>
      </w:r>
    </w:p>
    <w:p w14:paraId="7816CE57" w14:textId="4907247F" w:rsidR="00FA3EA3" w:rsidRPr="00FA3EA3" w:rsidRDefault="00DF2422" w:rsidP="00DF2422">
      <w:pPr>
        <w:pStyle w:val="Definition"/>
        <w:autoSpaceDE w:val="0"/>
        <w:autoSpaceDN w:val="0"/>
        <w:adjustRightInd w:val="0"/>
        <w:rPr>
          <w:rFonts w:eastAsia="Times New Roman"/>
        </w:rPr>
      </w:pPr>
      <w:r>
        <w:rPr>
          <w:rFonts w:eastAsia="Times New Roman"/>
        </w:rPr>
        <w:t>“</w:t>
      </w:r>
      <w:bookmarkStart w:id="198" w:name="_Hlk172301938"/>
      <w:r w:rsidRPr="00DF2422">
        <w:rPr>
          <w:rFonts w:eastAsia="Arial"/>
          <w:szCs w:val="20"/>
          <w:lang w:eastAsia="ja-JP"/>
        </w:rPr>
        <w:t>Full sample AES-CBC mode shall use the Advanced Encryption Standard specified by AES [FIPS197] using 128-bit keys in Cipher Block Chaining mode (AES-CBC-128), as specified in Block Cipher Modes [NIST 800-38A].</w:t>
      </w:r>
      <w:r>
        <w:rPr>
          <w:rFonts w:eastAsia="Times New Roman"/>
        </w:rPr>
        <w:t>”</w:t>
      </w:r>
      <w:bookmarkEnd w:id="198"/>
    </w:p>
    <w:p w14:paraId="5B8CC09D" w14:textId="77777777" w:rsidR="00DF2422" w:rsidRPr="00FA3EA3" w:rsidRDefault="00DF2422" w:rsidP="00DF2422">
      <w:pPr>
        <w:widowControl/>
        <w:autoSpaceDE/>
        <w:autoSpaceDN/>
        <w:spacing w:after="240" w:line="230" w:lineRule="atLeast"/>
        <w:jc w:val="both"/>
        <w:rPr>
          <w:rFonts w:ascii="Cambria" w:eastAsia="MS Mincho" w:hAnsi="Cambria" w:cs="Cambria"/>
          <w:szCs w:val="20"/>
          <w:lang w:eastAsia="fr-FR"/>
        </w:rPr>
      </w:pPr>
      <w:r w:rsidRPr="00FA3EA3">
        <w:rPr>
          <w:rFonts w:ascii="Cambria" w:eastAsia="MS Mincho" w:hAnsi="Cambria" w:cs="Cambria"/>
          <w:i/>
          <w:iCs/>
          <w:lang w:val="en-GB" w:eastAsia="fr-FR"/>
        </w:rPr>
        <w:t>with</w:t>
      </w:r>
    </w:p>
    <w:p w14:paraId="31D8C0B7" w14:textId="38BAA045" w:rsidR="00160712" w:rsidRDefault="00DF2422" w:rsidP="00506FCB">
      <w:pPr>
        <w:pStyle w:val="Definition"/>
        <w:autoSpaceDE w:val="0"/>
        <w:autoSpaceDN w:val="0"/>
        <w:adjustRightInd w:val="0"/>
        <w:rPr>
          <w:rFonts w:eastAsia="Times New Roman"/>
        </w:rPr>
      </w:pPr>
      <w:r w:rsidRPr="00FA3EA3">
        <w:rPr>
          <w:rFonts w:eastAsia="Times New Roman"/>
        </w:rPr>
        <w:t>"</w:t>
      </w:r>
      <w:r w:rsidRPr="00506FCB">
        <w:rPr>
          <w:rFonts w:eastAsia="Times New Roman"/>
        </w:rPr>
        <w:t xml:space="preserve">Full sample AES-CBC mode shall use the Advanced Encryption Standard specified by AES [FIPS197] using 128-bit </w:t>
      </w:r>
      <w:r w:rsidR="00506FCB">
        <w:rPr>
          <w:rFonts w:eastAsia="Times New Roman"/>
        </w:rPr>
        <w:t xml:space="preserve">or 256-bit </w:t>
      </w:r>
      <w:r w:rsidRPr="00506FCB">
        <w:rPr>
          <w:rFonts w:eastAsia="Times New Roman"/>
        </w:rPr>
        <w:t>keys in Cipher Block Chaining mode (AES-CBC-128</w:t>
      </w:r>
      <w:r w:rsidR="00506FCB">
        <w:rPr>
          <w:rFonts w:eastAsia="Times New Roman"/>
        </w:rPr>
        <w:t xml:space="preserve"> or AES-CBC-256</w:t>
      </w:r>
      <w:r w:rsidRPr="00506FCB">
        <w:rPr>
          <w:rFonts w:eastAsia="Times New Roman"/>
        </w:rPr>
        <w:t>), as specified in Block Cipher Modes [NIST 800-38A].”</w:t>
      </w:r>
    </w:p>
    <w:p w14:paraId="5FC3D237" w14:textId="22AC1FBE" w:rsidR="0043293E" w:rsidRPr="00FA3EA3" w:rsidRDefault="0043293E" w:rsidP="0043293E">
      <w:pPr>
        <w:widowControl/>
        <w:autoSpaceDE/>
        <w:autoSpaceDN/>
        <w:spacing w:after="240" w:line="230" w:lineRule="atLeast"/>
        <w:jc w:val="both"/>
        <w:rPr>
          <w:rFonts w:ascii="Cambria" w:eastAsia="MS Mincho" w:hAnsi="Cambria" w:cs="Cambria"/>
          <w:i/>
          <w:iCs/>
          <w:lang w:val="en-GB" w:eastAsia="fr-FR"/>
        </w:rPr>
      </w:pPr>
      <w:r w:rsidRPr="00FA3EA3">
        <w:rPr>
          <w:rFonts w:ascii="Cambria" w:eastAsia="MS Mincho" w:hAnsi="Cambria" w:cs="Cambria"/>
          <w:i/>
          <w:iCs/>
          <w:lang w:val="en-GB" w:eastAsia="fr-FR"/>
        </w:rPr>
        <w:t xml:space="preserve">In section </w:t>
      </w:r>
      <w:r>
        <w:rPr>
          <w:rFonts w:ascii="Cambria" w:eastAsia="MS Mincho" w:hAnsi="Cambria" w:cs="Cambria"/>
          <w:i/>
          <w:iCs/>
          <w:lang w:val="en-GB" w:eastAsia="fr-FR"/>
        </w:rPr>
        <w:t>9.5.1</w:t>
      </w:r>
      <w:r w:rsidRPr="00FA3EA3">
        <w:rPr>
          <w:rFonts w:ascii="Cambria" w:eastAsia="MS Mincho" w:hAnsi="Cambria" w:cs="Cambria"/>
          <w:i/>
          <w:iCs/>
          <w:lang w:val="en-GB" w:eastAsia="fr-FR"/>
        </w:rPr>
        <w:t xml:space="preserve">, </w:t>
      </w:r>
      <w:r>
        <w:rPr>
          <w:rFonts w:ascii="Cambria" w:eastAsia="MS Mincho" w:hAnsi="Cambria" w:cs="Cambria"/>
          <w:i/>
          <w:iCs/>
          <w:lang w:val="en-GB" w:eastAsia="fr-FR"/>
        </w:rPr>
        <w:t xml:space="preserve">add the following </w:t>
      </w:r>
      <w:r w:rsidR="007B13C2">
        <w:rPr>
          <w:rFonts w:ascii="Cambria" w:eastAsia="MS Mincho" w:hAnsi="Cambria" w:cs="Cambria"/>
          <w:i/>
          <w:iCs/>
          <w:lang w:val="en-GB" w:eastAsia="fr-FR"/>
        </w:rPr>
        <w:t>paragraph</w:t>
      </w:r>
      <w:r>
        <w:rPr>
          <w:rFonts w:ascii="Cambria" w:eastAsia="MS Mincho" w:hAnsi="Cambria" w:cs="Cambria"/>
          <w:i/>
          <w:iCs/>
          <w:lang w:val="en-GB" w:eastAsia="fr-FR"/>
        </w:rPr>
        <w:t xml:space="preserve"> after the first paragraph:</w:t>
      </w:r>
    </w:p>
    <w:p w14:paraId="2923DC36" w14:textId="5A34E841" w:rsidR="0043293E" w:rsidRPr="0070625B" w:rsidRDefault="0043293E" w:rsidP="0070625B">
      <w:pPr>
        <w:pStyle w:val="Definition"/>
        <w:autoSpaceDE w:val="0"/>
        <w:autoSpaceDN w:val="0"/>
        <w:adjustRightInd w:val="0"/>
        <w:rPr>
          <w:rFonts w:eastAsia="Times New Roman"/>
        </w:rPr>
      </w:pPr>
      <w:r>
        <w:rPr>
          <w:rFonts w:eastAsia="Times New Roman"/>
        </w:rPr>
        <w:t>“</w:t>
      </w:r>
      <w:r w:rsidRPr="0043293E">
        <w:rPr>
          <w:rFonts w:eastAsia="Times New Roman"/>
        </w:rPr>
        <w:t>While subsample encryption is mandatory for NAL structured video, it may also be used for other media types</w:t>
      </w:r>
      <w:r w:rsidR="007B13C2">
        <w:rPr>
          <w:rFonts w:eastAsia="Times New Roman"/>
        </w:rPr>
        <w:t>”</w:t>
      </w:r>
    </w:p>
    <w:p w14:paraId="52F6284B" w14:textId="1832314A" w:rsidR="007B13C2" w:rsidRPr="008B60CD" w:rsidRDefault="007B13C2" w:rsidP="007B13C2">
      <w:pPr>
        <w:widowControl/>
        <w:autoSpaceDE/>
        <w:autoSpaceDN/>
        <w:spacing w:after="240" w:line="230" w:lineRule="atLeast"/>
        <w:jc w:val="both"/>
        <w:rPr>
          <w:rFonts w:ascii="Cambria" w:eastAsia="MS Mincho" w:hAnsi="Cambria" w:cs="Cambria"/>
          <w:i/>
          <w:iCs/>
          <w:lang w:val="en-GB" w:eastAsia="fr-FR"/>
        </w:rPr>
      </w:pPr>
      <w:r>
        <w:rPr>
          <w:rFonts w:ascii="Cambria" w:eastAsia="MS Mincho" w:hAnsi="Cambria" w:cs="Cambria"/>
          <w:i/>
          <w:iCs/>
          <w:lang w:val="en-GB" w:eastAsia="fr-FR"/>
        </w:rPr>
        <w:t>Add a new section 9.5.3</w:t>
      </w:r>
      <w:r w:rsidRPr="008B60CD">
        <w:rPr>
          <w:rFonts w:ascii="Cambria" w:eastAsia="MS Mincho" w:hAnsi="Cambria" w:cs="Cambria"/>
          <w:i/>
          <w:iCs/>
          <w:lang w:val="en-GB" w:eastAsia="fr-FR"/>
        </w:rPr>
        <w:t>:</w:t>
      </w:r>
    </w:p>
    <w:p w14:paraId="09194A53" w14:textId="1E50ECD2" w:rsidR="007B13C2" w:rsidRPr="0070625B" w:rsidRDefault="007B13C2" w:rsidP="0070625B">
      <w:pPr>
        <w:rPr>
          <w:rFonts w:asciiTheme="majorHAnsi" w:hAnsiTheme="majorHAnsi"/>
          <w:b/>
          <w:bCs/>
          <w:sz w:val="26"/>
          <w:szCs w:val="26"/>
        </w:rPr>
      </w:pPr>
      <w:r w:rsidRPr="0070625B">
        <w:rPr>
          <w:rFonts w:asciiTheme="majorHAnsi" w:hAnsiTheme="majorHAnsi"/>
          <w:b/>
          <w:bCs/>
          <w:sz w:val="26"/>
          <w:szCs w:val="26"/>
        </w:rPr>
        <w:t xml:space="preserve">9.5.3 Subsample encryption of other tracks and items </w:t>
      </w:r>
      <w:r>
        <w:rPr>
          <w:rFonts w:asciiTheme="majorHAnsi" w:hAnsiTheme="majorHAnsi"/>
          <w:b/>
          <w:bCs/>
          <w:sz w:val="26"/>
          <w:szCs w:val="26"/>
        </w:rPr>
        <w:t xml:space="preserve">than </w:t>
      </w:r>
      <w:r w:rsidRPr="0070625B">
        <w:rPr>
          <w:rFonts w:asciiTheme="majorHAnsi" w:hAnsiTheme="majorHAnsi"/>
          <w:b/>
          <w:bCs/>
          <w:sz w:val="26"/>
          <w:szCs w:val="26"/>
        </w:rPr>
        <w:t>NAL structured video tracks</w:t>
      </w:r>
    </w:p>
    <w:p w14:paraId="2A44F79E" w14:textId="77777777" w:rsidR="007B13C2" w:rsidRPr="00F96A32" w:rsidRDefault="007B13C2" w:rsidP="007B13C2">
      <w:pPr>
        <w:ind w:left="720"/>
      </w:pPr>
    </w:p>
    <w:p w14:paraId="45DD7BBB" w14:textId="3C7F7286" w:rsidR="007B13C2" w:rsidRPr="00EC3234" w:rsidRDefault="007B13C2" w:rsidP="00EC3234">
      <w:pPr>
        <w:pStyle w:val="Definition"/>
        <w:autoSpaceDE w:val="0"/>
        <w:autoSpaceDN w:val="0"/>
        <w:adjustRightInd w:val="0"/>
        <w:rPr>
          <w:rFonts w:eastAsia="Times New Roman"/>
        </w:rPr>
      </w:pPr>
      <w:r w:rsidRPr="007B13C2">
        <w:rPr>
          <w:rFonts w:eastAsia="Times New Roman"/>
        </w:rPr>
        <w:lastRenderedPageBreak/>
        <w:t xml:space="preserve">This specification does not provide subsample definitions for non NAL structured video tracks </w:t>
      </w:r>
      <w:r>
        <w:rPr>
          <w:rFonts w:eastAsia="Times New Roman"/>
        </w:rPr>
        <w:t xml:space="preserve">or items </w:t>
      </w:r>
      <w:r w:rsidRPr="007B13C2">
        <w:rPr>
          <w:rFonts w:eastAsia="Times New Roman"/>
        </w:rPr>
        <w:t>and therefore does not specify subsample encryption for these tracks and items</w:t>
      </w:r>
      <w:r w:rsidRPr="00EC3234">
        <w:rPr>
          <w:rFonts w:eastAsia="Times New Roman"/>
        </w:rPr>
        <w:t>.</w:t>
      </w:r>
    </w:p>
    <w:p w14:paraId="27BD428C" w14:textId="6E8F2667" w:rsidR="007B13C2" w:rsidRDefault="007B13C2" w:rsidP="007B13C2">
      <w:pPr>
        <w:pStyle w:val="Definition"/>
        <w:autoSpaceDE w:val="0"/>
        <w:autoSpaceDN w:val="0"/>
        <w:adjustRightInd w:val="0"/>
        <w:rPr>
          <w:rFonts w:eastAsia="Times New Roman"/>
        </w:rPr>
      </w:pPr>
      <w:r w:rsidRPr="00EC3234">
        <w:rPr>
          <w:rFonts w:eastAsia="Times New Roman"/>
        </w:rPr>
        <w:t xml:space="preserve">NOTE: </w:t>
      </w:r>
      <w:r w:rsidRPr="007B13C2">
        <w:rPr>
          <w:rFonts w:eastAsia="Times New Roman"/>
        </w:rPr>
        <w:t xml:space="preserve">Derived specifications </w:t>
      </w:r>
      <w:r>
        <w:rPr>
          <w:rFonts w:eastAsia="Times New Roman"/>
        </w:rPr>
        <w:t>can</w:t>
      </w:r>
      <w:r w:rsidRPr="007B13C2">
        <w:rPr>
          <w:rFonts w:eastAsia="Times New Roman"/>
        </w:rPr>
        <w:t xml:space="preserve"> provide format specific definitions and thereby enable subsample encryption of such tracks</w:t>
      </w:r>
      <w:r>
        <w:rPr>
          <w:rFonts w:eastAsia="Times New Roman"/>
        </w:rPr>
        <w:t xml:space="preserve"> or items</w:t>
      </w:r>
      <w:r w:rsidRPr="00EC3234">
        <w:rPr>
          <w:rFonts w:eastAsia="Times New Roman"/>
        </w:rPr>
        <w:t>.</w:t>
      </w:r>
    </w:p>
    <w:p w14:paraId="227A5F99" w14:textId="186A0737" w:rsidR="004D67D5" w:rsidRPr="008B60CD" w:rsidRDefault="004D67D5" w:rsidP="004D67D5">
      <w:pPr>
        <w:widowControl/>
        <w:autoSpaceDE/>
        <w:autoSpaceDN/>
        <w:spacing w:after="240" w:line="230" w:lineRule="atLeast"/>
        <w:jc w:val="both"/>
        <w:rPr>
          <w:ins w:id="199" w:author="DENOUAL Franck" w:date="2026-01-23T19:07:00Z"/>
          <w:rFonts w:ascii="Cambria" w:eastAsia="MS Mincho" w:hAnsi="Cambria" w:cs="Cambria"/>
          <w:i/>
          <w:iCs/>
          <w:lang w:val="en-GB" w:eastAsia="fr-FR"/>
        </w:rPr>
      </w:pPr>
      <w:ins w:id="200" w:author="DENOUAL Franck" w:date="2026-01-23T19:07:00Z">
        <w:r>
          <w:rPr>
            <w:rFonts w:ascii="Cambria" w:eastAsia="MS Mincho" w:hAnsi="Cambria" w:cs="Cambria"/>
            <w:i/>
            <w:iCs/>
            <w:lang w:val="en-GB" w:eastAsia="fr-FR"/>
          </w:rPr>
          <w:t xml:space="preserve">In </w:t>
        </w:r>
        <w:r w:rsidRPr="008B60CD">
          <w:rPr>
            <w:rFonts w:ascii="Cambria" w:eastAsia="MS Mincho" w:hAnsi="Cambria" w:cs="Cambria"/>
            <w:i/>
            <w:iCs/>
            <w:lang w:val="en-GB" w:eastAsia="fr-FR"/>
          </w:rPr>
          <w:t>section 8.2.1</w:t>
        </w:r>
        <w:r>
          <w:rPr>
            <w:rFonts w:ascii="Cambria" w:eastAsia="MS Mincho" w:hAnsi="Cambria" w:cs="Cambria"/>
            <w:i/>
            <w:iCs/>
            <w:lang w:val="en-GB" w:eastAsia="fr-FR"/>
          </w:rPr>
          <w:t xml:space="preserve">, </w:t>
        </w:r>
      </w:ins>
      <w:ins w:id="201" w:author="DENOUAL Franck" w:date="2026-01-26T18:33:00Z">
        <w:r w:rsidR="00721532">
          <w:rPr>
            <w:rFonts w:ascii="Cambria" w:eastAsia="MS Mincho" w:hAnsi="Cambria" w:cs="Cambria"/>
            <w:i/>
            <w:iCs/>
            <w:lang w:val="en-GB" w:eastAsia="fr-FR"/>
          </w:rPr>
          <w:t>a</w:t>
        </w:r>
        <w:r w:rsidR="00721532" w:rsidRPr="008B60CD">
          <w:rPr>
            <w:rFonts w:ascii="Cambria" w:eastAsia="MS Mincho" w:hAnsi="Cambria" w:cs="Cambria"/>
            <w:i/>
            <w:iCs/>
            <w:lang w:val="en-GB" w:eastAsia="fr-FR"/>
          </w:rPr>
          <w:t>dd:</w:t>
        </w:r>
      </w:ins>
    </w:p>
    <w:p w14:paraId="4BB2349E" w14:textId="3A46C00D" w:rsidR="004D67D5" w:rsidRDefault="004D67D5" w:rsidP="004D67D5">
      <w:pPr>
        <w:pStyle w:val="NormalWeb"/>
        <w:rPr>
          <w:ins w:id="202" w:author="DENOUAL Franck" w:date="2026-01-23T19:07:00Z"/>
        </w:rPr>
      </w:pPr>
      <w:ins w:id="203" w:author="DENOUAL Franck" w:date="2026-01-23T19:07:00Z">
        <w:r>
          <w:t xml:space="preserve">The following </w:t>
        </w:r>
      </w:ins>
      <w:ins w:id="204" w:author="DENOUAL Franck" w:date="2026-01-23T19:11:00Z">
        <w:r w:rsidR="00436590">
          <w:t xml:space="preserve">2-bits </w:t>
        </w:r>
      </w:ins>
      <w:ins w:id="205" w:author="DENOUAL Franck" w:date="2026-01-23T19:07:00Z">
        <w:r>
          <w:t xml:space="preserve">flags are defined for </w:t>
        </w:r>
        <w:r>
          <w:rPr>
            <w:rStyle w:val="DECE4CC"/>
            <w:rFonts w:eastAsia="Cambria"/>
          </w:rPr>
          <w:t>Track</w:t>
        </w:r>
        <w:r w:rsidRPr="000A7A61">
          <w:rPr>
            <w:rStyle w:val="DECE4CC"/>
            <w:rFonts w:eastAsia="Cambria"/>
          </w:rPr>
          <w:t>EncryptionBox</w:t>
        </w:r>
        <w:r>
          <w:rPr>
            <w:rStyle w:val="DECE4CC"/>
            <w:rFonts w:eastAsia="Cambria"/>
          </w:rPr>
          <w:t>:</w:t>
        </w:r>
      </w:ins>
    </w:p>
    <w:p w14:paraId="0722E80A" w14:textId="77777777" w:rsidR="00436590" w:rsidRDefault="004D67D5" w:rsidP="004D67D5">
      <w:pPr>
        <w:pStyle w:val="ListBullet3"/>
        <w:tabs>
          <w:tab w:val="left" w:pos="1080"/>
        </w:tabs>
        <w:spacing w:before="120" w:after="120" w:line="240" w:lineRule="auto"/>
        <w:ind w:left="0"/>
        <w:contextualSpacing/>
        <w:rPr>
          <w:ins w:id="206" w:author="DENOUAL Franck" w:date="2026-01-23T19:13:00Z"/>
        </w:rPr>
      </w:pPr>
      <w:ins w:id="207" w:author="DENOUAL Franck" w:date="2026-01-23T19:07:00Z">
        <w:r>
          <w:rPr>
            <w:rStyle w:val="DECE4CC"/>
            <w:rFonts w:eastAsia="Cambria"/>
            <w:szCs w:val="22"/>
          </w:rPr>
          <w:t>use</w:t>
        </w:r>
        <w:r w:rsidRPr="00E83086">
          <w:rPr>
            <w:rStyle w:val="DECE4CC"/>
            <w:rFonts w:eastAsia="Cambria"/>
            <w:szCs w:val="22"/>
          </w:rPr>
          <w:t>_</w:t>
        </w:r>
        <w:r>
          <w:rPr>
            <w:rStyle w:val="DECE4CC"/>
            <w:rFonts w:eastAsia="Cambria"/>
            <w:szCs w:val="22"/>
          </w:rPr>
          <w:t>sub</w:t>
        </w:r>
        <w:r w:rsidRPr="00E83086">
          <w:rPr>
            <w:rStyle w:val="DECE4CC"/>
            <w:rFonts w:eastAsia="Cambria"/>
            <w:szCs w:val="22"/>
          </w:rPr>
          <w:t>sample_encryption</w:t>
        </w:r>
        <w:bookmarkStart w:id="208" w:name="_Hlk188604219"/>
        <w:r w:rsidRPr="00E83086">
          <w:t>: flag mask is 0x0000</w:t>
        </w:r>
      </w:ins>
      <w:ins w:id="209" w:author="DENOUAL Franck" w:date="2026-01-23T19:12:00Z">
        <w:r w:rsidR="00436590">
          <w:t>0</w:t>
        </w:r>
      </w:ins>
      <w:ins w:id="210" w:author="DENOUAL Franck" w:date="2026-01-23T19:11:00Z">
        <w:r w:rsidR="00436590">
          <w:t>3</w:t>
        </w:r>
      </w:ins>
      <w:ins w:id="211" w:author="DENOUAL Franck" w:date="2026-01-23T19:07:00Z">
        <w:r w:rsidRPr="00E83086">
          <w:t xml:space="preserve">. </w:t>
        </w:r>
      </w:ins>
    </w:p>
    <w:p w14:paraId="022576BA" w14:textId="611292B6" w:rsidR="00436590" w:rsidRDefault="004D67D5" w:rsidP="004D67D5">
      <w:pPr>
        <w:pStyle w:val="ListBullet3"/>
        <w:tabs>
          <w:tab w:val="left" w:pos="1080"/>
        </w:tabs>
        <w:spacing w:before="120" w:after="120" w:line="240" w:lineRule="auto"/>
        <w:ind w:left="0"/>
        <w:contextualSpacing/>
        <w:rPr>
          <w:ins w:id="212" w:author="DENOUAL Franck" w:date="2026-01-23T19:13:00Z"/>
        </w:rPr>
      </w:pPr>
      <w:ins w:id="213" w:author="DENOUAL Franck" w:date="2026-01-23T19:07:00Z">
        <w:r>
          <w:t xml:space="preserve">When </w:t>
        </w:r>
      </w:ins>
      <w:ins w:id="214" w:author="DENOUAL Franck" w:date="2026-01-23T19:11:00Z">
        <w:r w:rsidR="00436590">
          <w:t>(</w:t>
        </w:r>
      </w:ins>
      <w:ins w:id="215" w:author="DENOUAL Franck" w:date="2026-01-23T19:12:00Z">
        <w:r w:rsidR="00436590">
          <w:t>flags &amp; 0x000003</w:t>
        </w:r>
      </w:ins>
      <w:ins w:id="216" w:author="DENOUAL Franck" w:date="2026-01-23T19:14:00Z">
        <w:r w:rsidR="00436590">
          <w:t>)</w:t>
        </w:r>
      </w:ins>
      <w:ins w:id="217" w:author="DENOUAL Franck" w:date="2026-01-23T19:12:00Z">
        <w:r w:rsidR="00436590">
          <w:t xml:space="preserve"> </w:t>
        </w:r>
      </w:ins>
      <w:ins w:id="218" w:author="DENOUAL Franck" w:date="2026-01-23T19:13:00Z">
        <w:r w:rsidR="00436590">
          <w:t>is equal to</w:t>
        </w:r>
      </w:ins>
      <w:ins w:id="219" w:author="DENOUAL Franck" w:date="2026-01-23T19:12:00Z">
        <w:r w:rsidR="00436590">
          <w:t xml:space="preserve"> 0, it</w:t>
        </w:r>
        <w:r w:rsidR="00436590" w:rsidRPr="00E83086">
          <w:t xml:space="preserve"> indicates</w:t>
        </w:r>
        <w:r w:rsidR="00436590">
          <w:t xml:space="preserve"> that the</w:t>
        </w:r>
      </w:ins>
      <w:ins w:id="220" w:author="DENOUAL Franck" w:date="2026-01-23T19:14:00Z">
        <w:r w:rsidR="00436590">
          <w:t xml:space="preserve"> that for any sample associated with this </w:t>
        </w:r>
        <w:r w:rsidR="00436590" w:rsidRPr="00B713AE">
          <w:rPr>
            <w:rStyle w:val="DECE4CC"/>
            <w:rFonts w:eastAsia="Cambria"/>
            <w:szCs w:val="22"/>
          </w:rPr>
          <w:t>‘</w:t>
        </w:r>
        <w:r w:rsidR="00436590">
          <w:rPr>
            <w:rStyle w:val="DECE4CC"/>
            <w:rFonts w:eastAsia="Cambria"/>
            <w:szCs w:val="22"/>
          </w:rPr>
          <w:t>tenc</w:t>
        </w:r>
        <w:r w:rsidR="00436590" w:rsidRPr="00B713AE">
          <w:rPr>
            <w:rStyle w:val="DECE4CC"/>
            <w:rFonts w:eastAsia="Cambria"/>
            <w:szCs w:val="22"/>
          </w:rPr>
          <w:t>’</w:t>
        </w:r>
        <w:r w:rsidR="00436590">
          <w:t xml:space="preserve"> box, the presence or absence of </w:t>
        </w:r>
        <w:proofErr w:type="spellStart"/>
        <w:r w:rsidR="00436590" w:rsidRPr="005D2E43">
          <w:rPr>
            <w:rFonts w:ascii="Courier New" w:hAnsi="Courier New" w:cs="Courier New"/>
          </w:rPr>
          <w:t>BytesOfClearData</w:t>
        </w:r>
        <w:proofErr w:type="spellEnd"/>
        <w:r w:rsidR="00436590">
          <w:rPr>
            <w:rFonts w:ascii="Courier New" w:hAnsi="Courier New" w:cs="Courier New"/>
          </w:rPr>
          <w:t xml:space="preserve"> </w:t>
        </w:r>
        <w:r w:rsidR="00436590">
          <w:t xml:space="preserve">and </w:t>
        </w:r>
        <w:proofErr w:type="spellStart"/>
        <w:r w:rsidR="00436590" w:rsidRPr="005D2E43">
          <w:rPr>
            <w:rFonts w:ascii="Courier New" w:hAnsi="Courier New" w:cs="Courier New"/>
          </w:rPr>
          <w:t>BytesOf</w:t>
        </w:r>
        <w:r w:rsidR="00436590">
          <w:rPr>
            <w:rFonts w:ascii="Courier New" w:hAnsi="Courier New" w:cs="Courier New"/>
          </w:rPr>
          <w:t>Protected</w:t>
        </w:r>
        <w:r w:rsidR="00436590" w:rsidRPr="005D2E43">
          <w:rPr>
            <w:rFonts w:ascii="Courier New" w:hAnsi="Courier New" w:cs="Courier New"/>
          </w:rPr>
          <w:t>Data</w:t>
        </w:r>
      </w:ins>
      <w:proofErr w:type="spellEnd"/>
      <w:ins w:id="221" w:author="DENOUAL Franck" w:date="2026-01-23T19:12:00Z">
        <w:r w:rsidR="00436590">
          <w:t xml:space="preserve"> </w:t>
        </w:r>
      </w:ins>
      <w:ins w:id="222" w:author="DENOUAL Franck" w:date="2026-01-23T19:14:00Z">
        <w:r w:rsidR="00436590">
          <w:t>is undefined.</w:t>
        </w:r>
      </w:ins>
    </w:p>
    <w:p w14:paraId="21AF1BBA" w14:textId="53231CC4" w:rsidR="00436590" w:rsidRDefault="00436590" w:rsidP="004D67D5">
      <w:pPr>
        <w:pStyle w:val="ListBullet3"/>
        <w:tabs>
          <w:tab w:val="left" w:pos="1080"/>
        </w:tabs>
        <w:spacing w:before="120" w:after="120" w:line="240" w:lineRule="auto"/>
        <w:ind w:left="0"/>
        <w:contextualSpacing/>
        <w:rPr>
          <w:ins w:id="223" w:author="DENOUAL Franck" w:date="2026-01-23T19:15:00Z"/>
        </w:rPr>
      </w:pPr>
      <w:ins w:id="224" w:author="DENOUAL Franck" w:date="2026-01-23T19:13:00Z">
        <w:r>
          <w:t>When (flags &amp; 0x000003</w:t>
        </w:r>
      </w:ins>
      <w:ins w:id="225" w:author="DENOUAL Franck" w:date="2026-01-23T19:14:00Z">
        <w:r>
          <w:t>)</w:t>
        </w:r>
      </w:ins>
      <w:ins w:id="226" w:author="DENOUAL Franck" w:date="2026-01-23T19:13:00Z">
        <w:r>
          <w:t xml:space="preserve"> is equal to 1</w:t>
        </w:r>
      </w:ins>
      <w:ins w:id="227" w:author="DENOUAL Franck" w:date="2026-01-23T19:07:00Z">
        <w:r w:rsidR="004D67D5">
          <w:t>, it</w:t>
        </w:r>
        <w:r w:rsidR="004D67D5" w:rsidRPr="00E83086">
          <w:t xml:space="preserve"> indicates</w:t>
        </w:r>
        <w:bookmarkEnd w:id="208"/>
        <w:r w:rsidR="004D67D5">
          <w:t xml:space="preserve"> that for any sample associated with this </w:t>
        </w:r>
        <w:r w:rsidR="004D67D5" w:rsidRPr="00B713AE">
          <w:rPr>
            <w:rStyle w:val="DECE4CC"/>
            <w:rFonts w:eastAsia="Cambria"/>
            <w:szCs w:val="22"/>
          </w:rPr>
          <w:t>‘</w:t>
        </w:r>
        <w:r w:rsidR="004D67D5">
          <w:rPr>
            <w:rStyle w:val="DECE4CC"/>
            <w:rFonts w:eastAsia="Cambria"/>
            <w:szCs w:val="22"/>
          </w:rPr>
          <w:t>tenc</w:t>
        </w:r>
        <w:r w:rsidR="004D67D5" w:rsidRPr="00B713AE">
          <w:rPr>
            <w:rStyle w:val="DECE4CC"/>
            <w:rFonts w:eastAsia="Cambria"/>
            <w:szCs w:val="22"/>
          </w:rPr>
          <w:t>’</w:t>
        </w:r>
        <w:r w:rsidR="004D67D5">
          <w:t xml:space="preserve"> box, </w:t>
        </w:r>
        <w:proofErr w:type="spellStart"/>
        <w:r w:rsidR="004D67D5" w:rsidRPr="005D2E43">
          <w:rPr>
            <w:rFonts w:ascii="Courier New" w:hAnsi="Courier New" w:cs="Courier New"/>
          </w:rPr>
          <w:t>BytesOfClearData</w:t>
        </w:r>
        <w:proofErr w:type="spellEnd"/>
        <w:r w:rsidR="004D67D5">
          <w:rPr>
            <w:rFonts w:ascii="Courier New" w:hAnsi="Courier New" w:cs="Courier New"/>
          </w:rPr>
          <w:t xml:space="preserve"> </w:t>
        </w:r>
        <w:r w:rsidR="004D67D5">
          <w:t xml:space="preserve">and </w:t>
        </w:r>
        <w:proofErr w:type="spellStart"/>
        <w:r w:rsidR="004D67D5" w:rsidRPr="005D2E43">
          <w:rPr>
            <w:rFonts w:ascii="Courier New" w:hAnsi="Courier New" w:cs="Courier New"/>
          </w:rPr>
          <w:t>BytesOf</w:t>
        </w:r>
        <w:r w:rsidR="004D67D5">
          <w:rPr>
            <w:rFonts w:ascii="Courier New" w:hAnsi="Courier New" w:cs="Courier New"/>
          </w:rPr>
          <w:t>Protected</w:t>
        </w:r>
        <w:r w:rsidR="004D67D5" w:rsidRPr="005D2E43">
          <w:rPr>
            <w:rFonts w:ascii="Courier New" w:hAnsi="Courier New" w:cs="Courier New"/>
          </w:rPr>
          <w:t>Data</w:t>
        </w:r>
        <w:proofErr w:type="spellEnd"/>
        <w:r w:rsidR="004D67D5">
          <w:rPr>
            <w:rFonts w:ascii="Courier New" w:hAnsi="Courier New" w:cs="Courier New"/>
          </w:rPr>
          <w:t xml:space="preserve"> </w:t>
        </w:r>
        <w:r w:rsidR="004D67D5">
          <w:t xml:space="preserve">shall be present in the structure describing the encryption parameters, </w:t>
        </w:r>
      </w:ins>
      <w:ins w:id="228" w:author="DENOUAL Franck" w:date="2026-01-26T18:33:00Z">
        <w:r w:rsidR="00721532">
          <w:t>i.e.,</w:t>
        </w:r>
      </w:ins>
      <w:ins w:id="229" w:author="DENOUAL Franck" w:date="2026-01-23T19:07:00Z">
        <w:r w:rsidR="004D67D5">
          <w:t xml:space="preserve"> either using the </w:t>
        </w:r>
        <w:r w:rsidR="004D67D5" w:rsidRPr="00B713AE">
          <w:rPr>
            <w:rStyle w:val="DECE4CC"/>
            <w:rFonts w:eastAsia="Cambria"/>
            <w:szCs w:val="22"/>
          </w:rPr>
          <w:t>senc’</w:t>
        </w:r>
        <w:r w:rsidR="004D67D5" w:rsidRPr="00243475">
          <w:t xml:space="preserve"> box </w:t>
        </w:r>
        <w:r w:rsidR="004D67D5">
          <w:t>or the sample auxiliary information boxes (</w:t>
        </w:r>
        <w:r w:rsidR="004D67D5" w:rsidRPr="00B713AE">
          <w:rPr>
            <w:rStyle w:val="DECE4CC"/>
            <w:rFonts w:eastAsia="Cambria"/>
            <w:szCs w:val="22"/>
          </w:rPr>
          <w:t>‘</w:t>
        </w:r>
        <w:r w:rsidR="004D67D5" w:rsidRPr="00930F8D">
          <w:rPr>
            <w:rStyle w:val="DECE4CC"/>
            <w:rFonts w:eastAsia="Cambria"/>
            <w:szCs w:val="22"/>
          </w:rPr>
          <w:t>saiz’</w:t>
        </w:r>
        <w:r w:rsidR="004D67D5" w:rsidRPr="00243475">
          <w:t xml:space="preserve"> </w:t>
        </w:r>
        <w:r w:rsidR="004D67D5">
          <w:t xml:space="preserve">and </w:t>
        </w:r>
        <w:r w:rsidR="004D67D5" w:rsidRPr="00B713AE">
          <w:rPr>
            <w:rStyle w:val="DECE4CC"/>
            <w:rFonts w:eastAsia="Cambria"/>
            <w:szCs w:val="22"/>
          </w:rPr>
          <w:t>‘</w:t>
        </w:r>
        <w:r w:rsidR="004D67D5" w:rsidRPr="00930F8D">
          <w:rPr>
            <w:rStyle w:val="DECE4CC"/>
            <w:rFonts w:eastAsia="Cambria"/>
            <w:szCs w:val="22"/>
          </w:rPr>
          <w:t>saio’</w:t>
        </w:r>
        <w:r w:rsidR="004D67D5">
          <w:t xml:space="preserve"> </w:t>
        </w:r>
        <w:r w:rsidR="004D67D5" w:rsidRPr="00243475">
          <w:t>box</w:t>
        </w:r>
        <w:r w:rsidR="004D67D5">
          <w:t xml:space="preserve">es). </w:t>
        </w:r>
      </w:ins>
    </w:p>
    <w:p w14:paraId="030B36DE" w14:textId="47F18269" w:rsidR="00436590" w:rsidRDefault="004D67D5" w:rsidP="004D67D5">
      <w:pPr>
        <w:pStyle w:val="ListBullet3"/>
        <w:tabs>
          <w:tab w:val="left" w:pos="1080"/>
        </w:tabs>
        <w:spacing w:before="120" w:after="120" w:line="240" w:lineRule="auto"/>
        <w:ind w:left="0"/>
        <w:contextualSpacing/>
        <w:rPr>
          <w:ins w:id="230" w:author="DENOUAL Franck" w:date="2026-01-23T19:15:00Z"/>
        </w:rPr>
      </w:pPr>
      <w:ins w:id="231" w:author="DENOUAL Franck" w:date="2026-01-23T19:07:00Z">
        <w:r>
          <w:t>W</w:t>
        </w:r>
        <w:r w:rsidRPr="00E83086">
          <w:t xml:space="preserve">hen </w:t>
        </w:r>
      </w:ins>
      <w:ins w:id="232" w:author="DENOUAL Franck" w:date="2026-01-23T19:15:00Z">
        <w:r w:rsidR="00436590">
          <w:t>(flags &amp; 0x000003) is equal to 2</w:t>
        </w:r>
      </w:ins>
      <w:ins w:id="233" w:author="DENOUAL Franck" w:date="2026-01-23T19:07:00Z">
        <w:r>
          <w:t xml:space="preserve">, </w:t>
        </w:r>
        <w:proofErr w:type="spellStart"/>
        <w:r w:rsidRPr="005D2E43">
          <w:rPr>
            <w:rFonts w:ascii="Courier New" w:hAnsi="Courier New" w:cs="Courier New"/>
          </w:rPr>
          <w:t>BytesOfClearData</w:t>
        </w:r>
        <w:proofErr w:type="spellEnd"/>
        <w:r>
          <w:rPr>
            <w:rFonts w:ascii="Courier New" w:hAnsi="Courier New" w:cs="Courier New"/>
          </w:rPr>
          <w:t xml:space="preserve"> </w:t>
        </w:r>
        <w:r>
          <w:t xml:space="preserve">and </w:t>
        </w:r>
        <w:proofErr w:type="spellStart"/>
        <w:r w:rsidRPr="005D2E43">
          <w:rPr>
            <w:rFonts w:ascii="Courier New" w:hAnsi="Courier New" w:cs="Courier New"/>
          </w:rPr>
          <w:t>BytesOf</w:t>
        </w:r>
        <w:r>
          <w:rPr>
            <w:rFonts w:ascii="Courier New" w:hAnsi="Courier New" w:cs="Courier New"/>
          </w:rPr>
          <w:t>Protected</w:t>
        </w:r>
        <w:r w:rsidRPr="005D2E43">
          <w:rPr>
            <w:rFonts w:ascii="Courier New" w:hAnsi="Courier New" w:cs="Courier New"/>
          </w:rPr>
          <w:t>Data</w:t>
        </w:r>
        <w:proofErr w:type="spellEnd"/>
        <w:r>
          <w:rPr>
            <w:rFonts w:ascii="Courier New" w:hAnsi="Courier New" w:cs="Courier New"/>
          </w:rPr>
          <w:t xml:space="preserve"> </w:t>
        </w:r>
        <w:r>
          <w:t xml:space="preserve">shall not be present, </w:t>
        </w:r>
      </w:ins>
    </w:p>
    <w:p w14:paraId="1724CB0B" w14:textId="2B24DB2B" w:rsidR="00436590" w:rsidRDefault="00436590" w:rsidP="004D67D5">
      <w:pPr>
        <w:pStyle w:val="ListBullet3"/>
        <w:tabs>
          <w:tab w:val="left" w:pos="1080"/>
        </w:tabs>
        <w:spacing w:before="120" w:after="120" w:line="240" w:lineRule="auto"/>
        <w:ind w:left="0"/>
        <w:contextualSpacing/>
        <w:rPr>
          <w:ins w:id="234" w:author="DENOUAL Franck" w:date="2026-01-23T19:15:00Z"/>
        </w:rPr>
      </w:pPr>
      <w:ins w:id="235" w:author="DENOUAL Franck" w:date="2026-01-23T19:16:00Z">
        <w:r>
          <w:t>The value 0x000003 is rese</w:t>
        </w:r>
      </w:ins>
      <w:ins w:id="236" w:author="DENOUAL Franck" w:date="2026-01-26T18:28:00Z">
        <w:r w:rsidR="00D73487">
          <w:t>r</w:t>
        </w:r>
      </w:ins>
      <w:ins w:id="237" w:author="DENOUAL Franck" w:date="2026-01-23T19:16:00Z">
        <w:r>
          <w:t>ved.</w:t>
        </w:r>
      </w:ins>
    </w:p>
    <w:p w14:paraId="0E99688B" w14:textId="6B9660C4" w:rsidR="004D67D5" w:rsidRDefault="004D67D5" w:rsidP="004D67D5">
      <w:pPr>
        <w:pStyle w:val="ListBullet3"/>
        <w:tabs>
          <w:tab w:val="left" w:pos="1080"/>
        </w:tabs>
        <w:spacing w:before="120" w:after="120" w:line="240" w:lineRule="auto"/>
        <w:ind w:left="0"/>
        <w:contextualSpacing/>
        <w:rPr>
          <w:ins w:id="238" w:author="DENOUAL Franck" w:date="2026-01-23T19:07:00Z"/>
        </w:rPr>
      </w:pPr>
      <w:ins w:id="239" w:author="DENOUAL Franck" w:date="2026-01-23T19:07:00Z">
        <w:r>
          <w:t xml:space="preserve">Default value is </w:t>
        </w:r>
      </w:ins>
      <w:ins w:id="240" w:author="DENOUAL Franck" w:date="2026-01-23T19:15:00Z">
        <w:r w:rsidR="00436590">
          <w:t>0</w:t>
        </w:r>
      </w:ins>
      <w:ins w:id="241" w:author="DENOUAL Franck" w:date="2026-01-23T19:07:00Z">
        <w:r>
          <w:t>.</w:t>
        </w:r>
      </w:ins>
    </w:p>
    <w:p w14:paraId="2E4C597D" w14:textId="77777777" w:rsidR="004D67D5" w:rsidRDefault="004D67D5" w:rsidP="004D67D5">
      <w:pPr>
        <w:pStyle w:val="ListBullet3"/>
        <w:tabs>
          <w:tab w:val="left" w:pos="1080"/>
        </w:tabs>
        <w:spacing w:before="120" w:after="120" w:line="240" w:lineRule="auto"/>
        <w:ind w:left="0"/>
        <w:contextualSpacing/>
        <w:rPr>
          <w:ins w:id="242" w:author="DENOUAL Franck" w:date="2026-01-23T19:07:00Z"/>
        </w:rPr>
      </w:pPr>
    </w:p>
    <w:p w14:paraId="4567E1B8" w14:textId="77777777" w:rsidR="00B44A4F" w:rsidRPr="00D73487" w:rsidRDefault="004D67D5" w:rsidP="004D67D5">
      <w:pPr>
        <w:pStyle w:val="ListBullet3"/>
        <w:tabs>
          <w:tab w:val="left" w:pos="1080"/>
        </w:tabs>
        <w:spacing w:before="120" w:after="120" w:line="240" w:lineRule="auto"/>
        <w:ind w:left="0"/>
        <w:contextualSpacing/>
        <w:rPr>
          <w:ins w:id="243" w:author="DENOUAL Franck" w:date="2026-01-26T18:05:00Z"/>
        </w:rPr>
      </w:pPr>
      <w:ins w:id="244" w:author="DENOUAL Franck" w:date="2026-01-23T19:07:00Z">
        <w:r w:rsidRPr="00D73487">
          <w:rPr>
            <w:rStyle w:val="DECE4CC"/>
            <w:rFonts w:eastAsia="Cambria"/>
            <w:szCs w:val="22"/>
          </w:rPr>
          <w:t>use_multi_key</w:t>
        </w:r>
        <w:bookmarkStart w:id="245" w:name="_Hlk188604491"/>
        <w:r w:rsidRPr="00D73487">
          <w:t>: flag mask is 0x00000</w:t>
        </w:r>
      </w:ins>
      <w:ins w:id="246" w:author="DENOUAL Franck" w:date="2026-01-23T19:22:00Z">
        <w:r w:rsidR="00996037" w:rsidRPr="00D73487">
          <w:t>C</w:t>
        </w:r>
      </w:ins>
      <w:ins w:id="247" w:author="DENOUAL Franck" w:date="2026-01-23T19:07:00Z">
        <w:r w:rsidRPr="00D73487">
          <w:t xml:space="preserve">. </w:t>
        </w:r>
      </w:ins>
    </w:p>
    <w:p w14:paraId="2C88C0F9" w14:textId="2ED40910" w:rsidR="00D73487" w:rsidRPr="00D73487" w:rsidRDefault="004D67D5" w:rsidP="004D67D5">
      <w:pPr>
        <w:pStyle w:val="ListBullet3"/>
        <w:tabs>
          <w:tab w:val="left" w:pos="1080"/>
        </w:tabs>
        <w:spacing w:before="120" w:after="120" w:line="240" w:lineRule="auto"/>
        <w:ind w:left="0"/>
        <w:contextualSpacing/>
        <w:rPr>
          <w:ins w:id="248" w:author="DENOUAL Franck" w:date="2026-01-26T18:20:00Z"/>
        </w:rPr>
      </w:pPr>
      <w:ins w:id="249" w:author="DENOUAL Franck" w:date="2026-01-23T19:07:00Z">
        <w:r w:rsidRPr="00D73487">
          <w:t xml:space="preserve">When </w:t>
        </w:r>
      </w:ins>
      <w:ins w:id="250" w:author="DENOUAL Franck" w:date="2026-01-26T18:05:00Z">
        <w:r w:rsidR="00B44A4F" w:rsidRPr="00D73487">
          <w:t>(</w:t>
        </w:r>
      </w:ins>
      <w:ins w:id="251" w:author="DENOUAL Franck" w:date="2026-01-26T18:19:00Z">
        <w:r w:rsidR="00D73487" w:rsidRPr="00D73487">
          <w:t>(</w:t>
        </w:r>
      </w:ins>
      <w:ins w:id="252" w:author="DENOUAL Franck" w:date="2026-01-26T18:05:00Z">
        <w:r w:rsidR="00B44A4F" w:rsidRPr="00D73487">
          <w:t>flags &amp; 0x00000</w:t>
        </w:r>
      </w:ins>
      <w:ins w:id="253" w:author="DENOUAL Franck" w:date="2026-01-26T18:19:00Z">
        <w:r w:rsidR="00D73487" w:rsidRPr="00D73487">
          <w:t>C</w:t>
        </w:r>
      </w:ins>
      <w:ins w:id="254" w:author="DENOUAL Franck" w:date="2026-01-26T18:05:00Z">
        <w:r w:rsidR="00B44A4F" w:rsidRPr="00D73487">
          <w:t xml:space="preserve">) </w:t>
        </w:r>
      </w:ins>
      <w:ins w:id="255" w:author="DENOUAL Franck" w:date="2026-01-26T18:19:00Z">
        <w:r w:rsidR="00D73487" w:rsidRPr="00D73487">
          <w:t>&gt;&gt;</w:t>
        </w:r>
      </w:ins>
      <w:ins w:id="256" w:author="DENOUAL Franck" w:date="2026-01-26T18:24:00Z">
        <w:r w:rsidR="00D73487" w:rsidRPr="00D73487">
          <w:t xml:space="preserve"> </w:t>
        </w:r>
      </w:ins>
      <w:ins w:id="257" w:author="DENOUAL Franck" w:date="2026-01-26T18:19:00Z">
        <w:r w:rsidR="00D73487" w:rsidRPr="00721532">
          <w:t xml:space="preserve">2) </w:t>
        </w:r>
      </w:ins>
      <w:ins w:id="258" w:author="DENOUAL Franck" w:date="2026-01-26T18:05:00Z">
        <w:r w:rsidR="00B44A4F" w:rsidRPr="00721532">
          <w:t>is equal to 0,</w:t>
        </w:r>
      </w:ins>
      <w:ins w:id="259" w:author="DENOUAL Franck" w:date="2026-01-26T18:20:00Z">
        <w:r w:rsidR="00D73487" w:rsidRPr="00721532">
          <w:t xml:space="preserve"> </w:t>
        </w:r>
      </w:ins>
      <w:ins w:id="260" w:author="DENOUAL Franck" w:date="2026-01-26T18:23:00Z">
        <w:r w:rsidR="00D73487" w:rsidRPr="00D73487">
          <w:t xml:space="preserve">it indicates that for samples associated with this </w:t>
        </w:r>
        <w:r w:rsidR="00D73487" w:rsidRPr="00D73487">
          <w:rPr>
            <w:rStyle w:val="DECE4CC"/>
            <w:rFonts w:eastAsia="Cambria"/>
            <w:szCs w:val="22"/>
          </w:rPr>
          <w:t>‘tenc’</w:t>
        </w:r>
        <w:r w:rsidR="00D73487" w:rsidRPr="00D73487">
          <w:t xml:space="preserve"> box,</w:t>
        </w:r>
        <w:r w:rsidR="00D73487" w:rsidRPr="00D73487">
          <w:t xml:space="preserve"> the use o</w:t>
        </w:r>
      </w:ins>
      <w:ins w:id="261" w:author="DENOUAL Franck" w:date="2026-01-26T18:24:00Z">
        <w:r w:rsidR="00D73487" w:rsidRPr="00D73487">
          <w:t>f multiple keys is undefined</w:t>
        </w:r>
      </w:ins>
      <w:ins w:id="262" w:author="DENOUAL Franck" w:date="2026-01-23T19:07:00Z">
        <w:r w:rsidRPr="00D73487">
          <w:t xml:space="preserve">, </w:t>
        </w:r>
      </w:ins>
    </w:p>
    <w:p w14:paraId="6BCCEE50" w14:textId="777DAB63" w:rsidR="00D73487" w:rsidRPr="00D73487" w:rsidRDefault="00D73487" w:rsidP="004D67D5">
      <w:pPr>
        <w:pStyle w:val="ListBullet3"/>
        <w:tabs>
          <w:tab w:val="left" w:pos="1080"/>
        </w:tabs>
        <w:spacing w:before="120" w:after="120" w:line="240" w:lineRule="auto"/>
        <w:ind w:left="0"/>
        <w:contextualSpacing/>
        <w:rPr>
          <w:ins w:id="263" w:author="DENOUAL Franck" w:date="2026-01-26T18:22:00Z"/>
        </w:rPr>
      </w:pPr>
      <w:ins w:id="264" w:author="DENOUAL Franck" w:date="2026-01-26T18:20:00Z">
        <w:r w:rsidRPr="00D73487">
          <w:t>When ((flags &amp; 0x00000C) &gt;&gt;</w:t>
        </w:r>
      </w:ins>
      <w:ins w:id="265" w:author="DENOUAL Franck" w:date="2026-01-26T18:24:00Z">
        <w:r w:rsidRPr="00721532">
          <w:t xml:space="preserve"> </w:t>
        </w:r>
      </w:ins>
      <w:ins w:id="266" w:author="DENOUAL Franck" w:date="2026-01-26T18:20:00Z">
        <w:r w:rsidRPr="00721532">
          <w:t xml:space="preserve">2) is equal to </w:t>
        </w:r>
        <w:r w:rsidRPr="00800801">
          <w:t>1</w:t>
        </w:r>
        <w:r w:rsidRPr="00800801">
          <w:t>,</w:t>
        </w:r>
        <w:r w:rsidRPr="00800801">
          <w:t xml:space="preserve"> </w:t>
        </w:r>
      </w:ins>
      <w:ins w:id="267" w:author="DENOUAL Franck" w:date="2026-01-23T19:07:00Z">
        <w:r w:rsidR="004D67D5" w:rsidRPr="00800801">
          <w:t xml:space="preserve">it indicates </w:t>
        </w:r>
        <w:bookmarkEnd w:id="245"/>
        <w:r w:rsidR="004D67D5" w:rsidRPr="00800801">
          <w:t xml:space="preserve">that for samples associated with this </w:t>
        </w:r>
        <w:r w:rsidR="004D67D5" w:rsidRPr="001B106E">
          <w:rPr>
            <w:rStyle w:val="DECE4CC"/>
            <w:rFonts w:eastAsia="Cambria"/>
            <w:szCs w:val="22"/>
          </w:rPr>
          <w:t>‘tenc’</w:t>
        </w:r>
        <w:r w:rsidR="004D67D5" w:rsidRPr="001B106E">
          <w:t xml:space="preserve"> box, there are multiple keys in use</w:t>
        </w:r>
      </w:ins>
      <w:ins w:id="268" w:author="DENOUAL Franck" w:date="2026-01-26T18:25:00Z">
        <w:r w:rsidRPr="00F959C1">
          <w:t xml:space="preserve">. </w:t>
        </w:r>
      </w:ins>
      <w:ins w:id="269" w:author="DENOUAL Franck" w:date="2026-01-26T18:26:00Z">
        <w:r w:rsidRPr="00D73487">
          <w:t xml:space="preserve">If the </w:t>
        </w:r>
      </w:ins>
      <w:ins w:id="270" w:author="DENOUAL Franck" w:date="2026-01-26T18:27:00Z">
        <w:r>
          <w:rPr>
            <w:rStyle w:val="DECE4CC"/>
            <w:rFonts w:eastAsia="Cambria"/>
            <w:szCs w:val="22"/>
            <w:lang w:val="en-GB"/>
          </w:rPr>
          <w:t>‘</w:t>
        </w:r>
      </w:ins>
      <w:ins w:id="271" w:author="DENOUAL Franck" w:date="2026-01-26T18:26:00Z">
        <w:r w:rsidRPr="00D73487">
          <w:rPr>
            <w:rStyle w:val="DECE4CC"/>
            <w:rFonts w:eastAsia="Cambria"/>
            <w:szCs w:val="22"/>
          </w:rPr>
          <w:t>seig’</w:t>
        </w:r>
        <w:r w:rsidRPr="00D73487">
          <w:t xml:space="preserve"> sample group is </w:t>
        </w:r>
      </w:ins>
      <w:ins w:id="272" w:author="DENOUAL Franck" w:date="2026-01-26T18:27:00Z">
        <w:r w:rsidRPr="00D73487">
          <w:t>used, there</w:t>
        </w:r>
      </w:ins>
      <w:ins w:id="273" w:author="DENOUAL Franck" w:date="2026-01-26T18:26:00Z">
        <w:r w:rsidRPr="00D73487">
          <w:t xml:space="preserve"> shall be at least one </w:t>
        </w:r>
        <w:r w:rsidRPr="00D73487">
          <w:rPr>
            <w:rStyle w:val="DECE4CC"/>
            <w:rFonts w:eastAsia="Cambria"/>
            <w:szCs w:val="22"/>
          </w:rPr>
          <w:t>‘seig’</w:t>
        </w:r>
        <w:r w:rsidRPr="00D73487">
          <w:t xml:space="preserve"> sample group description entry with </w:t>
        </w:r>
        <w:r w:rsidRPr="00D73487">
          <w:rPr>
            <w:rStyle w:val="DECE4CC"/>
            <w:rFonts w:eastAsia="Cambria"/>
            <w:szCs w:val="22"/>
          </w:rPr>
          <w:t>multi_key_flag</w:t>
        </w:r>
        <w:r w:rsidRPr="00D73487">
          <w:t xml:space="preserve"> set to 1.</w:t>
        </w:r>
      </w:ins>
    </w:p>
    <w:p w14:paraId="1455142A" w14:textId="77777777" w:rsidR="00D73487" w:rsidRPr="00D73487" w:rsidRDefault="00D73487" w:rsidP="004D67D5">
      <w:pPr>
        <w:pStyle w:val="ListBullet3"/>
        <w:tabs>
          <w:tab w:val="left" w:pos="1080"/>
        </w:tabs>
        <w:spacing w:before="120" w:after="120" w:line="240" w:lineRule="auto"/>
        <w:ind w:left="0"/>
        <w:contextualSpacing/>
        <w:rPr>
          <w:ins w:id="274" w:author="DENOUAL Franck" w:date="2026-01-26T18:25:00Z"/>
        </w:rPr>
      </w:pPr>
      <w:ins w:id="275" w:author="DENOUAL Franck" w:date="2026-01-26T18:23:00Z">
        <w:r w:rsidRPr="00D73487">
          <w:t>When ((flags &amp; 0x00000C) &gt;&gt;</w:t>
        </w:r>
      </w:ins>
      <w:ins w:id="276" w:author="DENOUAL Franck" w:date="2026-01-26T18:24:00Z">
        <w:r w:rsidRPr="00D73487">
          <w:t xml:space="preserve"> </w:t>
        </w:r>
      </w:ins>
      <w:ins w:id="277" w:author="DENOUAL Franck" w:date="2026-01-26T18:23:00Z">
        <w:r w:rsidRPr="00D73487">
          <w:t>2</w:t>
        </w:r>
        <w:r w:rsidRPr="00721532">
          <w:t>) is equal to 1,</w:t>
        </w:r>
      </w:ins>
      <w:ins w:id="278" w:author="DENOUAL Franck" w:date="2026-01-23T19:07:00Z">
        <w:r w:rsidR="004D67D5" w:rsidRPr="00800801">
          <w:t xml:space="preserve"> </w:t>
        </w:r>
      </w:ins>
      <w:ins w:id="279" w:author="DENOUAL Franck" w:date="2026-01-26T18:23:00Z">
        <w:r w:rsidRPr="00D73487">
          <w:t xml:space="preserve">it indicates </w:t>
        </w:r>
      </w:ins>
      <w:ins w:id="280" w:author="DENOUAL Franck" w:date="2026-01-23T19:07:00Z">
        <w:r w:rsidR="004D67D5" w:rsidRPr="00D73487">
          <w:t xml:space="preserve">that there is a single key in use per sample.  </w:t>
        </w:r>
      </w:ins>
      <w:ins w:id="281" w:author="DENOUAL Franck" w:date="2026-01-26T18:25:00Z">
        <w:r w:rsidRPr="00D73487">
          <w:t>I</w:t>
        </w:r>
      </w:ins>
      <w:ins w:id="282" w:author="DENOUAL Franck" w:date="2026-01-23T19:07:00Z">
        <w:r w:rsidR="004D67D5" w:rsidRPr="00D73487">
          <w:t xml:space="preserve">f the </w:t>
        </w:r>
        <w:r w:rsidR="004D67D5" w:rsidRPr="00D73487">
          <w:rPr>
            <w:rStyle w:val="DECE4CC"/>
            <w:rFonts w:eastAsia="Cambria"/>
            <w:szCs w:val="22"/>
          </w:rPr>
          <w:t>seig’</w:t>
        </w:r>
        <w:r w:rsidR="004D67D5" w:rsidRPr="00D73487">
          <w:t xml:space="preserve"> sample group is used, the </w:t>
        </w:r>
        <w:r w:rsidR="004D67D5" w:rsidRPr="00D73487">
          <w:rPr>
            <w:rStyle w:val="DECE4CC"/>
            <w:rFonts w:eastAsia="Cambria"/>
            <w:szCs w:val="22"/>
          </w:rPr>
          <w:t>multi_key_flag</w:t>
        </w:r>
        <w:r w:rsidR="004D67D5" w:rsidRPr="00D73487">
          <w:t xml:space="preserve"> in all </w:t>
        </w:r>
        <w:r w:rsidR="004D67D5" w:rsidRPr="00D73487">
          <w:rPr>
            <w:rStyle w:val="DECE4CC"/>
            <w:rFonts w:eastAsia="Cambria"/>
            <w:szCs w:val="22"/>
          </w:rPr>
          <w:t>‘</w:t>
        </w:r>
        <w:r w:rsidR="004D67D5" w:rsidRPr="00721532">
          <w:rPr>
            <w:rStyle w:val="DECE4CC"/>
            <w:rFonts w:eastAsia="Cambria"/>
            <w:szCs w:val="22"/>
          </w:rPr>
          <w:t>seig’</w:t>
        </w:r>
        <w:r w:rsidR="004D67D5" w:rsidRPr="00721532">
          <w:t xml:space="preserve"> sample group description entries shall be set to 0. </w:t>
        </w:r>
      </w:ins>
    </w:p>
    <w:p w14:paraId="2B6FE715" w14:textId="5E3BD147" w:rsidR="00D73487" w:rsidRDefault="00D73487" w:rsidP="00D73487">
      <w:pPr>
        <w:pStyle w:val="ListBullet3"/>
        <w:tabs>
          <w:tab w:val="left" w:pos="1080"/>
        </w:tabs>
        <w:spacing w:before="120" w:after="120" w:line="240" w:lineRule="auto"/>
        <w:ind w:left="0"/>
        <w:contextualSpacing/>
        <w:rPr>
          <w:ins w:id="283" w:author="DENOUAL Franck" w:date="2026-01-26T18:28:00Z"/>
        </w:rPr>
      </w:pPr>
      <w:ins w:id="284" w:author="DENOUAL Franck" w:date="2026-01-26T18:28:00Z">
        <w:r>
          <w:t>The value 0x00000</w:t>
        </w:r>
      </w:ins>
      <w:ins w:id="285" w:author="DENOUAL Franck" w:date="2026-01-26T18:29:00Z">
        <w:r>
          <w:t>C</w:t>
        </w:r>
      </w:ins>
      <w:ins w:id="286" w:author="DENOUAL Franck" w:date="2026-01-26T18:28:00Z">
        <w:r>
          <w:t xml:space="preserve"> is reserved.</w:t>
        </w:r>
      </w:ins>
    </w:p>
    <w:p w14:paraId="4211E4B4" w14:textId="1FEE4EE3" w:rsidR="004D67D5" w:rsidRPr="00D73487" w:rsidRDefault="004D67D5" w:rsidP="004D67D5">
      <w:pPr>
        <w:pStyle w:val="ListBullet3"/>
        <w:tabs>
          <w:tab w:val="left" w:pos="1080"/>
        </w:tabs>
        <w:spacing w:before="120" w:after="120" w:line="240" w:lineRule="auto"/>
        <w:ind w:left="0"/>
        <w:contextualSpacing/>
        <w:rPr>
          <w:ins w:id="287" w:author="DENOUAL Franck" w:date="2026-01-23T19:07:00Z"/>
        </w:rPr>
      </w:pPr>
      <w:ins w:id="288" w:author="DENOUAL Franck" w:date="2026-01-23T19:07:00Z">
        <w:r w:rsidRPr="00D73487">
          <w:t>Default value is 0.</w:t>
        </w:r>
      </w:ins>
    </w:p>
    <w:p w14:paraId="437FB47E" w14:textId="77777777" w:rsidR="004D67D5" w:rsidRPr="00721532" w:rsidRDefault="004D67D5" w:rsidP="004D67D5">
      <w:pPr>
        <w:pStyle w:val="ListBullet3"/>
        <w:tabs>
          <w:tab w:val="left" w:pos="1080"/>
        </w:tabs>
        <w:spacing w:before="120" w:after="120" w:line="240" w:lineRule="auto"/>
        <w:ind w:left="0"/>
        <w:contextualSpacing/>
        <w:rPr>
          <w:ins w:id="289" w:author="DENOUAL Franck" w:date="2026-01-23T19:07:00Z"/>
        </w:rPr>
      </w:pPr>
    </w:p>
    <w:p w14:paraId="2CAA0D62" w14:textId="77777777" w:rsidR="00721532" w:rsidRPr="00721532" w:rsidRDefault="004D67D5" w:rsidP="004D67D5">
      <w:pPr>
        <w:pStyle w:val="ListBullet3"/>
        <w:tabs>
          <w:tab w:val="left" w:pos="1080"/>
        </w:tabs>
        <w:spacing w:before="120" w:after="120" w:line="240" w:lineRule="auto"/>
        <w:ind w:left="0"/>
        <w:contextualSpacing/>
        <w:rPr>
          <w:ins w:id="290" w:author="DENOUAL Franck" w:date="2026-01-26T18:29:00Z"/>
        </w:rPr>
      </w:pPr>
      <w:ins w:id="291" w:author="DENOUAL Franck" w:date="2026-01-23T19:07:00Z">
        <w:r w:rsidRPr="00721532">
          <w:rPr>
            <w:rStyle w:val="DECE4CC"/>
            <w:rFonts w:eastAsia="Cambria"/>
            <w:szCs w:val="22"/>
          </w:rPr>
          <w:t>use_senc</w:t>
        </w:r>
        <w:r w:rsidRPr="00721532">
          <w:t>: flag mask is 0x0000</w:t>
        </w:r>
      </w:ins>
      <w:ins w:id="292" w:author="DENOUAL Franck" w:date="2026-01-23T19:22:00Z">
        <w:r w:rsidR="00996037" w:rsidRPr="00721532">
          <w:t>3</w:t>
        </w:r>
      </w:ins>
      <w:ins w:id="293" w:author="DENOUAL Franck" w:date="2026-01-23T19:07:00Z">
        <w:r w:rsidRPr="00721532">
          <w:t xml:space="preserve">0. </w:t>
        </w:r>
      </w:ins>
    </w:p>
    <w:p w14:paraId="5F4A6A16" w14:textId="34D180D8" w:rsidR="00721532" w:rsidRPr="00721532" w:rsidRDefault="00721532" w:rsidP="004D67D5">
      <w:pPr>
        <w:pStyle w:val="ListBullet3"/>
        <w:tabs>
          <w:tab w:val="left" w:pos="1080"/>
        </w:tabs>
        <w:spacing w:before="120" w:after="120" w:line="240" w:lineRule="auto"/>
        <w:ind w:left="0"/>
        <w:contextualSpacing/>
        <w:rPr>
          <w:ins w:id="294" w:author="DENOUAL Franck" w:date="2026-01-26T18:31:00Z"/>
        </w:rPr>
      </w:pPr>
      <w:ins w:id="295" w:author="DENOUAL Franck" w:date="2026-01-26T18:30:00Z">
        <w:r w:rsidRPr="00721532">
          <w:t>When ((flags &amp; 0x000030) &gt;&gt; 4</w:t>
        </w:r>
      </w:ins>
      <w:ins w:id="296" w:author="DENOUAL Franck" w:date="2026-01-26T18:31:00Z">
        <w:r w:rsidRPr="00721532">
          <w:t>) is equal to 0</w:t>
        </w:r>
      </w:ins>
      <w:ins w:id="297" w:author="DENOUAL Franck" w:date="2026-01-23T19:07:00Z">
        <w:r w:rsidR="004D67D5" w:rsidRPr="00721532">
          <w:t xml:space="preserve">, </w:t>
        </w:r>
      </w:ins>
      <w:ins w:id="298" w:author="DENOUAL Franck" w:date="2026-01-26T18:32:00Z">
        <w:r w:rsidRPr="00721532">
          <w:t xml:space="preserve">the presence or absence of the </w:t>
        </w:r>
        <w:r w:rsidRPr="00721532">
          <w:rPr>
            <w:rStyle w:val="DECE4CC"/>
            <w:rFonts w:eastAsia="Cambria"/>
            <w:szCs w:val="22"/>
          </w:rPr>
          <w:t>‘senc’</w:t>
        </w:r>
        <w:r w:rsidRPr="00721532">
          <w:t xml:space="preserve"> box </w:t>
        </w:r>
        <w:r w:rsidRPr="00721532">
          <w:t>is undefined.</w:t>
        </w:r>
      </w:ins>
    </w:p>
    <w:p w14:paraId="209A70A1" w14:textId="535B451A" w:rsidR="00721532" w:rsidRPr="00721532" w:rsidRDefault="00721532" w:rsidP="004D67D5">
      <w:pPr>
        <w:pStyle w:val="ListBullet3"/>
        <w:tabs>
          <w:tab w:val="left" w:pos="1080"/>
        </w:tabs>
        <w:spacing w:before="120" w:after="120" w:line="240" w:lineRule="auto"/>
        <w:ind w:left="0"/>
        <w:contextualSpacing/>
        <w:rPr>
          <w:ins w:id="299" w:author="DENOUAL Franck" w:date="2026-01-26T18:31:00Z"/>
        </w:rPr>
      </w:pPr>
      <w:ins w:id="300" w:author="DENOUAL Franck" w:date="2026-01-26T18:31:00Z">
        <w:r w:rsidRPr="00721532">
          <w:t>When ((flags &amp; 0x000030) &gt;&gt; 4</w:t>
        </w:r>
        <w:r w:rsidRPr="00721532">
          <w:t>)</w:t>
        </w:r>
        <w:r w:rsidRPr="00721532">
          <w:t xml:space="preserve"> is equal to </w:t>
        </w:r>
        <w:r w:rsidRPr="00721532">
          <w:t>1</w:t>
        </w:r>
        <w:r w:rsidRPr="00721532">
          <w:t xml:space="preserve">, </w:t>
        </w:r>
      </w:ins>
      <w:ins w:id="301" w:author="DENOUAL Franck" w:date="2026-01-23T19:07:00Z">
        <w:r w:rsidR="004D67D5" w:rsidRPr="00721532">
          <w:t xml:space="preserve">it indicates, that the </w:t>
        </w:r>
        <w:r w:rsidR="004D67D5" w:rsidRPr="00721532">
          <w:rPr>
            <w:rStyle w:val="DECE4CC"/>
            <w:rFonts w:eastAsia="Cambria"/>
            <w:szCs w:val="22"/>
          </w:rPr>
          <w:t>‘senc’</w:t>
        </w:r>
        <w:r w:rsidR="004D67D5" w:rsidRPr="00721532">
          <w:t xml:space="preserve"> box is used to provide sample encryption information for samples associated with this </w:t>
        </w:r>
        <w:r w:rsidR="004D67D5" w:rsidRPr="00721532">
          <w:rPr>
            <w:rStyle w:val="DECE4CC"/>
            <w:rFonts w:eastAsia="Cambria"/>
            <w:szCs w:val="22"/>
          </w:rPr>
          <w:t>‘tenc’</w:t>
        </w:r>
        <w:r w:rsidR="004D67D5" w:rsidRPr="00721532">
          <w:t xml:space="preserve"> box. </w:t>
        </w:r>
      </w:ins>
    </w:p>
    <w:p w14:paraId="5630AD29" w14:textId="3DCA7AB6" w:rsidR="00721532" w:rsidRPr="00721532" w:rsidRDefault="00721532" w:rsidP="004D67D5">
      <w:pPr>
        <w:pStyle w:val="ListBullet3"/>
        <w:tabs>
          <w:tab w:val="left" w:pos="1080"/>
        </w:tabs>
        <w:spacing w:before="120" w:after="120" w:line="240" w:lineRule="auto"/>
        <w:ind w:left="0"/>
        <w:contextualSpacing/>
        <w:rPr>
          <w:ins w:id="302" w:author="DENOUAL Franck" w:date="2026-01-26T18:30:00Z"/>
        </w:rPr>
      </w:pPr>
      <w:ins w:id="303" w:author="DENOUAL Franck" w:date="2026-01-26T18:31:00Z">
        <w:r w:rsidRPr="00721532">
          <w:t>When ((flags &amp; 0x000030) &gt;&gt; 4</w:t>
        </w:r>
        <w:r w:rsidRPr="00721532">
          <w:t>)</w:t>
        </w:r>
        <w:r w:rsidRPr="00721532">
          <w:t xml:space="preserve"> is equal to </w:t>
        </w:r>
        <w:r w:rsidRPr="00721532">
          <w:t>2</w:t>
        </w:r>
      </w:ins>
      <w:ins w:id="304" w:author="DENOUAL Franck" w:date="2026-01-23T19:07:00Z">
        <w:r w:rsidR="004D67D5" w:rsidRPr="00721532">
          <w:t xml:space="preserve">, there shall be no </w:t>
        </w:r>
        <w:r w:rsidR="004D67D5" w:rsidRPr="00721532">
          <w:rPr>
            <w:rStyle w:val="DECE4CC"/>
            <w:rFonts w:eastAsia="Cambria"/>
            <w:szCs w:val="22"/>
          </w:rPr>
          <w:t>‘senc’</w:t>
        </w:r>
        <w:r w:rsidR="004D67D5" w:rsidRPr="00721532">
          <w:t xml:space="preserve"> box associated with samples associated with this </w:t>
        </w:r>
        <w:r w:rsidR="004D67D5" w:rsidRPr="00721532">
          <w:rPr>
            <w:rStyle w:val="DECE4CC"/>
            <w:rFonts w:eastAsia="Cambria"/>
            <w:szCs w:val="22"/>
          </w:rPr>
          <w:t>‘tenc’</w:t>
        </w:r>
        <w:r w:rsidR="004D67D5" w:rsidRPr="00721532">
          <w:t xml:space="preserve"> </w:t>
        </w:r>
      </w:ins>
      <w:ins w:id="305" w:author="DENOUAL Franck" w:date="2026-01-26T18:33:00Z">
        <w:r w:rsidRPr="00721532">
          <w:t>box</w:t>
        </w:r>
        <w:r w:rsidRPr="00721532" w:rsidDel="00B27767">
          <w:t>.</w:t>
        </w:r>
      </w:ins>
      <w:ins w:id="306" w:author="DENOUAL Franck" w:date="2026-01-23T19:07:00Z">
        <w:r w:rsidR="004D67D5" w:rsidRPr="00721532">
          <w:t xml:space="preserve"> </w:t>
        </w:r>
      </w:ins>
    </w:p>
    <w:p w14:paraId="7107A0BA" w14:textId="73BB1E09" w:rsidR="00721532" w:rsidRPr="00721532" w:rsidRDefault="00721532" w:rsidP="004D67D5">
      <w:pPr>
        <w:pStyle w:val="ListBullet3"/>
        <w:tabs>
          <w:tab w:val="left" w:pos="1080"/>
        </w:tabs>
        <w:spacing w:before="120" w:after="120" w:line="240" w:lineRule="auto"/>
        <w:ind w:left="0"/>
        <w:contextualSpacing/>
        <w:rPr>
          <w:ins w:id="307" w:author="DENOUAL Franck" w:date="2026-01-26T18:30:00Z"/>
        </w:rPr>
      </w:pPr>
      <w:ins w:id="308" w:author="DENOUAL Franck" w:date="2026-01-26T18:32:00Z">
        <w:r w:rsidRPr="00721532">
          <w:t>The value 0x0000</w:t>
        </w:r>
        <w:r w:rsidRPr="00721532">
          <w:t>3</w:t>
        </w:r>
        <w:r w:rsidRPr="00721532">
          <w:t>0 is reserved.</w:t>
        </w:r>
      </w:ins>
    </w:p>
    <w:p w14:paraId="153C1D38" w14:textId="12D02539" w:rsidR="004D67D5" w:rsidRPr="00721532" w:rsidRDefault="004D67D5" w:rsidP="004D67D5">
      <w:pPr>
        <w:pStyle w:val="ListBullet3"/>
        <w:tabs>
          <w:tab w:val="left" w:pos="1080"/>
        </w:tabs>
        <w:spacing w:before="120" w:after="120" w:line="240" w:lineRule="auto"/>
        <w:ind w:left="0"/>
        <w:contextualSpacing/>
        <w:rPr>
          <w:ins w:id="309" w:author="DENOUAL Franck" w:date="2026-01-23T19:07:00Z"/>
        </w:rPr>
      </w:pPr>
      <w:ins w:id="310" w:author="DENOUAL Franck" w:date="2026-01-23T19:07:00Z">
        <w:r w:rsidRPr="00721532">
          <w:t>Default value is 0.</w:t>
        </w:r>
      </w:ins>
    </w:p>
    <w:p w14:paraId="3E399FD9" w14:textId="77777777" w:rsidR="004D67D5" w:rsidRPr="00721532" w:rsidRDefault="004D67D5" w:rsidP="004D67D5">
      <w:pPr>
        <w:pStyle w:val="ListBullet3"/>
        <w:tabs>
          <w:tab w:val="left" w:pos="1080"/>
        </w:tabs>
        <w:spacing w:before="120" w:after="120" w:line="240" w:lineRule="auto"/>
        <w:ind w:left="0"/>
        <w:contextualSpacing/>
        <w:rPr>
          <w:ins w:id="311" w:author="DENOUAL Franck" w:date="2026-01-23T19:07:00Z"/>
        </w:rPr>
      </w:pPr>
    </w:p>
    <w:p w14:paraId="3A09D93E" w14:textId="77777777" w:rsidR="00721532" w:rsidRPr="00721532" w:rsidRDefault="004D67D5" w:rsidP="004D67D5">
      <w:pPr>
        <w:pStyle w:val="ListBullet3"/>
        <w:tabs>
          <w:tab w:val="left" w:pos="1080"/>
        </w:tabs>
        <w:spacing w:before="120" w:after="120" w:line="240" w:lineRule="auto"/>
        <w:ind w:left="0"/>
        <w:contextualSpacing/>
        <w:rPr>
          <w:ins w:id="312" w:author="DENOUAL Franck" w:date="2026-01-26T18:33:00Z"/>
        </w:rPr>
      </w:pPr>
      <w:ins w:id="313" w:author="DENOUAL Franck" w:date="2026-01-23T19:07:00Z">
        <w:r w:rsidRPr="00721532">
          <w:rPr>
            <w:rStyle w:val="DECE4CC"/>
            <w:rFonts w:eastAsia="Cambria"/>
            <w:szCs w:val="22"/>
          </w:rPr>
          <w:t>use_sai</w:t>
        </w:r>
        <w:r w:rsidRPr="00721532">
          <w:t>: flag mask is 0x0000</w:t>
        </w:r>
      </w:ins>
      <w:ins w:id="314" w:author="DENOUAL Franck" w:date="2026-01-23T19:22:00Z">
        <w:r w:rsidR="00996037" w:rsidRPr="00721532">
          <w:t>C</w:t>
        </w:r>
      </w:ins>
      <w:ins w:id="315" w:author="DENOUAL Franck" w:date="2026-01-23T19:07:00Z">
        <w:r w:rsidRPr="00721532">
          <w:t xml:space="preserve">0.  </w:t>
        </w:r>
      </w:ins>
    </w:p>
    <w:p w14:paraId="7AD86629" w14:textId="4B260BBD" w:rsidR="00721532" w:rsidRPr="00721532" w:rsidRDefault="00721532" w:rsidP="004D67D5">
      <w:pPr>
        <w:pStyle w:val="ListBullet3"/>
        <w:tabs>
          <w:tab w:val="left" w:pos="1080"/>
        </w:tabs>
        <w:spacing w:before="120" w:after="120" w:line="240" w:lineRule="auto"/>
        <w:ind w:left="0"/>
        <w:contextualSpacing/>
        <w:rPr>
          <w:ins w:id="316" w:author="DENOUAL Franck" w:date="2026-01-26T18:34:00Z"/>
        </w:rPr>
      </w:pPr>
      <w:ins w:id="317" w:author="DENOUAL Franck" w:date="2026-01-26T18:33:00Z">
        <w:r w:rsidRPr="00721532">
          <w:t>When ((flags &amp; 0x0000</w:t>
        </w:r>
        <w:r w:rsidRPr="00721532">
          <w:t>C</w:t>
        </w:r>
        <w:r w:rsidRPr="00721532">
          <w:t xml:space="preserve">0) &gt;&gt; </w:t>
        </w:r>
        <w:r w:rsidRPr="00721532">
          <w:t>6</w:t>
        </w:r>
        <w:r w:rsidRPr="00721532">
          <w:t>) is equal to 0</w:t>
        </w:r>
        <w:r w:rsidRPr="00721532">
          <w:t xml:space="preserve">, </w:t>
        </w:r>
        <w:r w:rsidRPr="00721532">
          <w:t xml:space="preserve">it indicates that the </w:t>
        </w:r>
        <w:r w:rsidRPr="00721532">
          <w:t xml:space="preserve">presence </w:t>
        </w:r>
      </w:ins>
      <w:ins w:id="318" w:author="DENOUAL Franck" w:date="2026-01-26T18:34:00Z">
        <w:r w:rsidRPr="00721532">
          <w:t xml:space="preserve">or absence </w:t>
        </w:r>
      </w:ins>
      <w:proofErr w:type="gramStart"/>
      <w:ins w:id="319" w:author="DENOUAL Franck" w:date="2026-01-26T18:35:00Z">
        <w:r w:rsidRPr="00721532">
          <w:t>of</w:t>
        </w:r>
        <w:r>
          <w:t xml:space="preserve"> </w:t>
        </w:r>
        <w:r w:rsidRPr="00721532">
          <w:t xml:space="preserve"> ‘</w:t>
        </w:r>
      </w:ins>
      <w:proofErr w:type="gramEnd"/>
      <w:ins w:id="320" w:author="DENOUAL Franck" w:date="2026-01-26T18:33:00Z">
        <w:r w:rsidRPr="00721532">
          <w:rPr>
            <w:rStyle w:val="DECE4CC"/>
            <w:rFonts w:eastAsia="Cambria"/>
            <w:szCs w:val="22"/>
          </w:rPr>
          <w:t>saiz’</w:t>
        </w:r>
        <w:r w:rsidRPr="00721532">
          <w:t xml:space="preserve"> and ‘</w:t>
        </w:r>
        <w:r w:rsidRPr="00721532">
          <w:rPr>
            <w:rStyle w:val="DECE4CC"/>
            <w:rFonts w:eastAsia="Cambria"/>
            <w:szCs w:val="22"/>
          </w:rPr>
          <w:t>saio’</w:t>
        </w:r>
        <w:r w:rsidRPr="00721532">
          <w:t xml:space="preserve"> boxes</w:t>
        </w:r>
      </w:ins>
      <w:ins w:id="321" w:author="DENOUAL Franck" w:date="2026-01-26T18:34:00Z">
        <w:r w:rsidRPr="00721532">
          <w:t xml:space="preserve"> is undefined.</w:t>
        </w:r>
      </w:ins>
    </w:p>
    <w:p w14:paraId="255B8E7C" w14:textId="77777777" w:rsidR="00721532" w:rsidRPr="00721532" w:rsidRDefault="00721532" w:rsidP="004D67D5">
      <w:pPr>
        <w:pStyle w:val="ListBullet3"/>
        <w:tabs>
          <w:tab w:val="left" w:pos="1080"/>
        </w:tabs>
        <w:spacing w:before="120" w:after="120" w:line="240" w:lineRule="auto"/>
        <w:ind w:left="0"/>
        <w:contextualSpacing/>
        <w:rPr>
          <w:ins w:id="322" w:author="DENOUAL Franck" w:date="2026-01-26T18:34:00Z"/>
        </w:rPr>
      </w:pPr>
      <w:ins w:id="323" w:author="DENOUAL Franck" w:date="2026-01-26T18:34:00Z">
        <w:r w:rsidRPr="00721532">
          <w:t>When ((flags &amp; 0x0000C0) &gt;&gt; 6) is equa</w:t>
        </w:r>
        <w:r w:rsidRPr="00800801">
          <w:t xml:space="preserve">l to </w:t>
        </w:r>
        <w:r w:rsidRPr="00800801">
          <w:t>1</w:t>
        </w:r>
        <w:r w:rsidRPr="00800801">
          <w:t>,</w:t>
        </w:r>
        <w:r w:rsidRPr="00800801">
          <w:t xml:space="preserve"> </w:t>
        </w:r>
      </w:ins>
      <w:ins w:id="324" w:author="DENOUAL Franck" w:date="2026-01-23T19:07:00Z">
        <w:r w:rsidR="004D67D5" w:rsidRPr="001B106E">
          <w:t>it indicates that the ‘</w:t>
        </w:r>
        <w:r w:rsidR="004D67D5" w:rsidRPr="001B106E">
          <w:rPr>
            <w:rStyle w:val="DECE4CC"/>
            <w:rFonts w:eastAsia="Cambria"/>
            <w:szCs w:val="22"/>
          </w:rPr>
          <w:t>saiz’</w:t>
        </w:r>
        <w:r w:rsidR="004D67D5" w:rsidRPr="00F959C1">
          <w:t xml:space="preserve"> and ‘</w:t>
        </w:r>
        <w:r w:rsidR="004D67D5" w:rsidRPr="00721532">
          <w:rPr>
            <w:rStyle w:val="DECE4CC"/>
            <w:rFonts w:eastAsia="Cambria"/>
            <w:szCs w:val="22"/>
            <w:rPrChange w:id="325" w:author="DENOUAL Franck" w:date="2026-01-26T18:35:00Z">
              <w:rPr>
                <w:rStyle w:val="DECE4CC"/>
                <w:rFonts w:eastAsia="Cambria"/>
                <w:szCs w:val="22"/>
              </w:rPr>
            </w:rPrChange>
          </w:rPr>
          <w:t>saio’</w:t>
        </w:r>
        <w:r w:rsidR="004D67D5" w:rsidRPr="00721532">
          <w:rPr>
            <w:rPrChange w:id="326" w:author="DENOUAL Franck" w:date="2026-01-26T18:35:00Z">
              <w:rPr/>
            </w:rPrChange>
          </w:rPr>
          <w:t xml:space="preserve"> boxes are used to sample encryption information for samples associated with this </w:t>
        </w:r>
        <w:r w:rsidR="004D67D5" w:rsidRPr="00721532">
          <w:rPr>
            <w:rStyle w:val="DECE4CC"/>
            <w:rFonts w:eastAsia="Cambria"/>
            <w:szCs w:val="22"/>
            <w:rPrChange w:id="327" w:author="DENOUAL Franck" w:date="2026-01-26T18:35:00Z">
              <w:rPr>
                <w:rStyle w:val="DECE4CC"/>
                <w:rFonts w:eastAsia="Cambria"/>
                <w:szCs w:val="22"/>
              </w:rPr>
            </w:rPrChange>
          </w:rPr>
          <w:t>‘tenc’</w:t>
        </w:r>
        <w:r w:rsidR="004D67D5" w:rsidRPr="00721532">
          <w:rPr>
            <w:rPrChange w:id="328" w:author="DENOUAL Franck" w:date="2026-01-26T18:35:00Z">
              <w:rPr/>
            </w:rPrChange>
          </w:rPr>
          <w:t xml:space="preserve"> box. </w:t>
        </w:r>
      </w:ins>
    </w:p>
    <w:p w14:paraId="582DF05B" w14:textId="77777777" w:rsidR="00721532" w:rsidRPr="00721532" w:rsidRDefault="00721532" w:rsidP="004D67D5">
      <w:pPr>
        <w:pStyle w:val="ListBullet3"/>
        <w:tabs>
          <w:tab w:val="left" w:pos="1080"/>
        </w:tabs>
        <w:spacing w:before="120" w:after="120" w:line="240" w:lineRule="auto"/>
        <w:ind w:left="0"/>
        <w:contextualSpacing/>
        <w:rPr>
          <w:ins w:id="329" w:author="DENOUAL Franck" w:date="2026-01-26T18:34:00Z"/>
        </w:rPr>
      </w:pPr>
      <w:ins w:id="330" w:author="DENOUAL Franck" w:date="2026-01-26T18:34:00Z">
        <w:r w:rsidRPr="00721532">
          <w:lastRenderedPageBreak/>
          <w:t>When ((flags &amp; 0x0000C0) &gt;&gt; 6</w:t>
        </w:r>
        <w:r w:rsidRPr="00800801">
          <w:t>) is equa</w:t>
        </w:r>
        <w:r w:rsidRPr="001B106E">
          <w:t xml:space="preserve">l to </w:t>
        </w:r>
        <w:r w:rsidRPr="001B106E">
          <w:t>2</w:t>
        </w:r>
        <w:r w:rsidRPr="00F959C1">
          <w:t xml:space="preserve">, </w:t>
        </w:r>
      </w:ins>
      <w:ins w:id="331" w:author="DENOUAL Franck" w:date="2026-01-23T19:07:00Z">
        <w:r w:rsidR="004D67D5" w:rsidRPr="00F959C1">
          <w:t>there shall be no sample auxiliary information boxes associated for samples associated with this</w:t>
        </w:r>
        <w:r w:rsidR="004D67D5" w:rsidRPr="00721532">
          <w:rPr>
            <w:rPrChange w:id="332" w:author="DENOUAL Franck" w:date="2026-01-26T18:35:00Z">
              <w:rPr/>
            </w:rPrChange>
          </w:rPr>
          <w:t xml:space="preserve"> </w:t>
        </w:r>
        <w:r w:rsidR="004D67D5" w:rsidRPr="00721532">
          <w:rPr>
            <w:rStyle w:val="DECE4CC"/>
            <w:rFonts w:eastAsia="Cambria"/>
            <w:szCs w:val="22"/>
            <w:rPrChange w:id="333" w:author="DENOUAL Franck" w:date="2026-01-26T18:35:00Z">
              <w:rPr>
                <w:rStyle w:val="DECE4CC"/>
                <w:rFonts w:eastAsia="Cambria"/>
                <w:szCs w:val="22"/>
              </w:rPr>
            </w:rPrChange>
          </w:rPr>
          <w:t>‘tenc’</w:t>
        </w:r>
        <w:r w:rsidR="004D67D5" w:rsidRPr="00721532">
          <w:rPr>
            <w:rPrChange w:id="334" w:author="DENOUAL Franck" w:date="2026-01-26T18:35:00Z">
              <w:rPr/>
            </w:rPrChange>
          </w:rPr>
          <w:t xml:space="preserve"> box. </w:t>
        </w:r>
      </w:ins>
    </w:p>
    <w:p w14:paraId="21E67AD1" w14:textId="50586B26" w:rsidR="00721532" w:rsidRPr="00800801" w:rsidRDefault="00721532" w:rsidP="00721532">
      <w:pPr>
        <w:pStyle w:val="ListBullet3"/>
        <w:tabs>
          <w:tab w:val="left" w:pos="1080"/>
        </w:tabs>
        <w:spacing w:before="120" w:after="120" w:line="240" w:lineRule="auto"/>
        <w:ind w:left="0"/>
        <w:contextualSpacing/>
        <w:rPr>
          <w:ins w:id="335" w:author="DENOUAL Franck" w:date="2026-01-26T18:34:00Z"/>
        </w:rPr>
      </w:pPr>
      <w:ins w:id="336" w:author="DENOUAL Franck" w:date="2026-01-26T18:34:00Z">
        <w:r w:rsidRPr="00721532">
          <w:t>The value 0x0000</w:t>
        </w:r>
      </w:ins>
      <w:ins w:id="337" w:author="DENOUAL Franck" w:date="2026-01-26T18:35:00Z">
        <w:r w:rsidRPr="00721532">
          <w:t>C</w:t>
        </w:r>
      </w:ins>
      <w:ins w:id="338" w:author="DENOUAL Franck" w:date="2026-01-26T18:34:00Z">
        <w:r w:rsidRPr="00721532">
          <w:t>0 is reser</w:t>
        </w:r>
        <w:r w:rsidRPr="00800801">
          <w:t>ved.</w:t>
        </w:r>
      </w:ins>
    </w:p>
    <w:p w14:paraId="43B60BA4" w14:textId="79BCB9B9" w:rsidR="004D67D5" w:rsidRPr="00800801" w:rsidRDefault="004D67D5" w:rsidP="004D67D5">
      <w:pPr>
        <w:pStyle w:val="ListBullet3"/>
        <w:tabs>
          <w:tab w:val="left" w:pos="1080"/>
        </w:tabs>
        <w:spacing w:before="120" w:after="120" w:line="240" w:lineRule="auto"/>
        <w:ind w:left="0"/>
        <w:contextualSpacing/>
        <w:rPr>
          <w:ins w:id="339" w:author="DENOUAL Franck" w:date="2026-01-23T19:07:00Z"/>
        </w:rPr>
      </w:pPr>
      <w:ins w:id="340" w:author="DENOUAL Franck" w:date="2026-01-23T19:07:00Z">
        <w:r w:rsidRPr="00800801">
          <w:t>Default value is 0.</w:t>
        </w:r>
      </w:ins>
    </w:p>
    <w:p w14:paraId="39E97B2E" w14:textId="77777777" w:rsidR="004D67D5" w:rsidRPr="00800801" w:rsidRDefault="004D67D5" w:rsidP="004D67D5">
      <w:pPr>
        <w:pStyle w:val="ListBullet3"/>
        <w:tabs>
          <w:tab w:val="left" w:pos="1080"/>
        </w:tabs>
        <w:spacing w:before="120" w:after="120" w:line="240" w:lineRule="auto"/>
        <w:ind w:left="0"/>
        <w:contextualSpacing/>
        <w:rPr>
          <w:ins w:id="341" w:author="DENOUAL Franck" w:date="2026-01-23T19:07:00Z"/>
        </w:rPr>
      </w:pPr>
    </w:p>
    <w:p w14:paraId="6055CDC9" w14:textId="1700C2B0" w:rsidR="00721532" w:rsidRPr="00721532" w:rsidRDefault="004D67D5" w:rsidP="004D67D5">
      <w:pPr>
        <w:pStyle w:val="ListBullet3"/>
        <w:tabs>
          <w:tab w:val="left" w:pos="1080"/>
        </w:tabs>
        <w:spacing w:before="120" w:after="120" w:line="240" w:lineRule="auto"/>
        <w:ind w:left="0"/>
        <w:contextualSpacing/>
        <w:rPr>
          <w:ins w:id="342" w:author="DENOUAL Franck" w:date="2026-01-26T18:36:00Z"/>
        </w:rPr>
      </w:pPr>
      <w:ins w:id="343" w:author="DENOUAL Franck" w:date="2026-01-23T19:07:00Z">
        <w:r w:rsidRPr="00721532">
          <w:rPr>
            <w:rStyle w:val="DECE4CC"/>
            <w:rFonts w:eastAsia="Cambria"/>
            <w:szCs w:val="22"/>
          </w:rPr>
          <w:t xml:space="preserve">use_seig: </w:t>
        </w:r>
        <w:r w:rsidRPr="00721532">
          <w:t>flag mask is 0x000</w:t>
        </w:r>
      </w:ins>
      <w:ins w:id="344" w:author="DENOUAL Franck" w:date="2026-01-23T19:22:00Z">
        <w:r w:rsidR="00996037" w:rsidRPr="00721532">
          <w:t>300</w:t>
        </w:r>
      </w:ins>
      <w:ins w:id="345" w:author="DENOUAL Franck" w:date="2026-01-23T19:07:00Z">
        <w:r w:rsidRPr="00721532">
          <w:t xml:space="preserve">. </w:t>
        </w:r>
      </w:ins>
    </w:p>
    <w:p w14:paraId="133987F2" w14:textId="0AF73BB1" w:rsidR="00721532" w:rsidRPr="00721532" w:rsidRDefault="00721532" w:rsidP="004D67D5">
      <w:pPr>
        <w:pStyle w:val="ListBullet3"/>
        <w:tabs>
          <w:tab w:val="left" w:pos="1080"/>
        </w:tabs>
        <w:spacing w:before="120" w:after="120" w:line="240" w:lineRule="auto"/>
        <w:ind w:left="0"/>
        <w:contextualSpacing/>
        <w:rPr>
          <w:ins w:id="346" w:author="DENOUAL Franck" w:date="2026-01-26T18:36:00Z"/>
        </w:rPr>
      </w:pPr>
      <w:ins w:id="347" w:author="DENOUAL Franck" w:date="2026-01-26T18:36:00Z">
        <w:r w:rsidRPr="00721532">
          <w:t>When ((flags &amp; 0x000</w:t>
        </w:r>
        <w:r w:rsidRPr="00721532">
          <w:t>30</w:t>
        </w:r>
        <w:r w:rsidRPr="00721532">
          <w:t xml:space="preserve">0) &gt;&gt; </w:t>
        </w:r>
        <w:r w:rsidRPr="00721532">
          <w:t>8</w:t>
        </w:r>
        <w:r w:rsidRPr="00721532">
          <w:t>) is equa</w:t>
        </w:r>
        <w:r w:rsidRPr="00800801">
          <w:t>l to</w:t>
        </w:r>
        <w:r w:rsidRPr="00800801">
          <w:t xml:space="preserve"> 0</w:t>
        </w:r>
      </w:ins>
      <w:ins w:id="348" w:author="DENOUAL Franck" w:date="2026-01-26T18:38:00Z">
        <w:r w:rsidRPr="00721532">
          <w:t xml:space="preserve">, it indicates that </w:t>
        </w:r>
        <w:r w:rsidRPr="00721532">
          <w:t xml:space="preserve">the presence or absence </w:t>
        </w:r>
      </w:ins>
      <w:ins w:id="349" w:author="DENOUAL Franck" w:date="2026-01-26T18:39:00Z">
        <w:r w:rsidRPr="00721532">
          <w:t>of a</w:t>
        </w:r>
      </w:ins>
      <w:ins w:id="350" w:author="DENOUAL Franck" w:date="2026-01-26T18:38:00Z">
        <w:r w:rsidRPr="00721532">
          <w:t xml:space="preserve"> </w:t>
        </w:r>
        <w:r w:rsidRPr="00721532">
          <w:rPr>
            <w:rStyle w:val="DECE4CC"/>
            <w:rFonts w:eastAsia="Cambria"/>
            <w:szCs w:val="22"/>
          </w:rPr>
          <w:t>‘seig’</w:t>
        </w:r>
        <w:r w:rsidRPr="00721532">
          <w:t xml:space="preserve"> sample group</w:t>
        </w:r>
        <w:r w:rsidRPr="00721532">
          <w:t xml:space="preserve"> is undefined.</w:t>
        </w:r>
      </w:ins>
    </w:p>
    <w:p w14:paraId="267F2C53" w14:textId="13EBE46C" w:rsidR="00721532" w:rsidRPr="00721532" w:rsidRDefault="00721532" w:rsidP="004D67D5">
      <w:pPr>
        <w:pStyle w:val="ListBullet3"/>
        <w:tabs>
          <w:tab w:val="left" w:pos="1080"/>
        </w:tabs>
        <w:spacing w:before="120" w:after="120" w:line="240" w:lineRule="auto"/>
        <w:ind w:left="0"/>
        <w:contextualSpacing/>
        <w:rPr>
          <w:ins w:id="351" w:author="DENOUAL Franck" w:date="2026-01-26T18:36:00Z"/>
        </w:rPr>
      </w:pPr>
      <w:ins w:id="352" w:author="DENOUAL Franck" w:date="2026-01-26T18:36:00Z">
        <w:r w:rsidRPr="00800801">
          <w:t>When ((flags &amp; 0x00030</w:t>
        </w:r>
        <w:r w:rsidRPr="001B106E">
          <w:t>0) &gt;&gt; 8</w:t>
        </w:r>
        <w:r w:rsidRPr="00F959C1">
          <w:t xml:space="preserve">) </w:t>
        </w:r>
        <w:r w:rsidRPr="00721532">
          <w:rPr>
            <w:rPrChange w:id="353" w:author="DENOUAL Franck" w:date="2026-01-26T18:38:00Z">
              <w:rPr/>
            </w:rPrChange>
          </w:rPr>
          <w:t>is equal to</w:t>
        </w:r>
      </w:ins>
      <w:ins w:id="354" w:author="DENOUAL Franck" w:date="2026-01-26T18:37:00Z">
        <w:r w:rsidRPr="00721532">
          <w:rPr>
            <w:rPrChange w:id="355" w:author="DENOUAL Franck" w:date="2026-01-26T18:38:00Z">
              <w:rPr/>
            </w:rPrChange>
          </w:rPr>
          <w:t xml:space="preserve"> 1</w:t>
        </w:r>
      </w:ins>
      <w:ins w:id="356" w:author="DENOUAL Franck" w:date="2026-01-23T19:07:00Z">
        <w:r w:rsidR="004D67D5" w:rsidRPr="00721532">
          <w:rPr>
            <w:rPrChange w:id="357" w:author="DENOUAL Franck" w:date="2026-01-26T18:38:00Z">
              <w:rPr/>
            </w:rPrChange>
          </w:rPr>
          <w:t xml:space="preserve">, it indicates that some samples associated with this </w:t>
        </w:r>
        <w:r w:rsidR="004D67D5" w:rsidRPr="00721532">
          <w:rPr>
            <w:rStyle w:val="DECE4CC"/>
            <w:rFonts w:eastAsia="Cambria"/>
            <w:szCs w:val="22"/>
            <w:rPrChange w:id="358" w:author="DENOUAL Franck" w:date="2026-01-26T18:38:00Z">
              <w:rPr>
                <w:rStyle w:val="DECE4CC"/>
                <w:rFonts w:eastAsia="Cambria"/>
                <w:szCs w:val="22"/>
              </w:rPr>
            </w:rPrChange>
          </w:rPr>
          <w:t>‘tenc’</w:t>
        </w:r>
        <w:r w:rsidR="004D67D5" w:rsidRPr="00721532">
          <w:rPr>
            <w:rPrChange w:id="359" w:author="DENOUAL Franck" w:date="2026-01-26T18:38:00Z">
              <w:rPr/>
            </w:rPrChange>
          </w:rPr>
          <w:t xml:space="preserve"> box are associated with a </w:t>
        </w:r>
        <w:r w:rsidR="004D67D5" w:rsidRPr="00721532">
          <w:rPr>
            <w:rStyle w:val="DECE4CC"/>
            <w:rFonts w:eastAsia="Cambria"/>
            <w:szCs w:val="22"/>
            <w:rPrChange w:id="360" w:author="DENOUAL Franck" w:date="2026-01-26T18:38:00Z">
              <w:rPr>
                <w:rStyle w:val="DECE4CC"/>
                <w:rFonts w:eastAsia="Cambria"/>
                <w:szCs w:val="22"/>
              </w:rPr>
            </w:rPrChange>
          </w:rPr>
          <w:t>‘seig’</w:t>
        </w:r>
        <w:r w:rsidR="004D67D5" w:rsidRPr="00721532">
          <w:rPr>
            <w:rPrChange w:id="361" w:author="DENOUAL Franck" w:date="2026-01-26T18:38:00Z">
              <w:rPr/>
            </w:rPrChange>
          </w:rPr>
          <w:t xml:space="preserve"> sample group. </w:t>
        </w:r>
      </w:ins>
    </w:p>
    <w:p w14:paraId="4A0BAE30" w14:textId="4C681008" w:rsidR="00721532" w:rsidRPr="00721532" w:rsidRDefault="00721532" w:rsidP="004D67D5">
      <w:pPr>
        <w:pStyle w:val="ListBullet3"/>
        <w:tabs>
          <w:tab w:val="left" w:pos="1080"/>
        </w:tabs>
        <w:spacing w:before="120" w:after="120" w:line="240" w:lineRule="auto"/>
        <w:ind w:left="0"/>
        <w:contextualSpacing/>
        <w:rPr>
          <w:ins w:id="362" w:author="DENOUAL Franck" w:date="2026-01-26T18:36:00Z"/>
        </w:rPr>
      </w:pPr>
      <w:ins w:id="363" w:author="DENOUAL Franck" w:date="2026-01-26T18:36:00Z">
        <w:r w:rsidRPr="00721532">
          <w:t>When ((flags &amp; 0x000</w:t>
        </w:r>
      </w:ins>
      <w:ins w:id="364" w:author="DENOUAL Franck" w:date="2026-01-26T18:37:00Z">
        <w:r w:rsidRPr="00721532">
          <w:t>30</w:t>
        </w:r>
      </w:ins>
      <w:ins w:id="365" w:author="DENOUAL Franck" w:date="2026-01-26T18:36:00Z">
        <w:r w:rsidRPr="00721532">
          <w:t xml:space="preserve">0) &gt;&gt; </w:t>
        </w:r>
      </w:ins>
      <w:ins w:id="366" w:author="DENOUAL Franck" w:date="2026-01-26T18:37:00Z">
        <w:r w:rsidRPr="00721532">
          <w:t>8</w:t>
        </w:r>
      </w:ins>
      <w:ins w:id="367" w:author="DENOUAL Franck" w:date="2026-01-26T18:36:00Z">
        <w:r w:rsidRPr="00721532">
          <w:t>)</w:t>
        </w:r>
        <w:r w:rsidRPr="00800801">
          <w:t xml:space="preserve"> is equal to </w:t>
        </w:r>
      </w:ins>
      <w:ins w:id="368" w:author="DENOUAL Franck" w:date="2026-01-26T18:37:00Z">
        <w:r w:rsidRPr="00800801">
          <w:t>2</w:t>
        </w:r>
      </w:ins>
      <w:ins w:id="369" w:author="DENOUAL Franck" w:date="2026-01-23T19:07:00Z">
        <w:r w:rsidR="004D67D5" w:rsidRPr="00800801">
          <w:t xml:space="preserve">, there shall be no </w:t>
        </w:r>
        <w:r w:rsidR="004D67D5" w:rsidRPr="00800801">
          <w:rPr>
            <w:rStyle w:val="DECE4CC"/>
            <w:rFonts w:eastAsia="Cambria"/>
            <w:szCs w:val="22"/>
          </w:rPr>
          <w:t>‘seig’</w:t>
        </w:r>
        <w:r w:rsidR="004D67D5" w:rsidRPr="001B106E">
          <w:t xml:space="preserve"> sample group box associated with t</w:t>
        </w:r>
        <w:r w:rsidR="004D67D5" w:rsidRPr="00721532">
          <w:rPr>
            <w:rPrChange w:id="370" w:author="DENOUAL Franck" w:date="2026-01-26T18:38:00Z">
              <w:rPr/>
            </w:rPrChange>
          </w:rPr>
          <w:t xml:space="preserve">he samples associated with this </w:t>
        </w:r>
        <w:r w:rsidR="004D67D5" w:rsidRPr="00721532">
          <w:rPr>
            <w:rStyle w:val="DECE4CC"/>
            <w:rFonts w:eastAsia="Cambria"/>
            <w:szCs w:val="22"/>
            <w:rPrChange w:id="371" w:author="DENOUAL Franck" w:date="2026-01-26T18:38:00Z">
              <w:rPr>
                <w:rStyle w:val="DECE4CC"/>
                <w:rFonts w:eastAsia="Cambria"/>
                <w:szCs w:val="22"/>
              </w:rPr>
            </w:rPrChange>
          </w:rPr>
          <w:t>‘tenc’</w:t>
        </w:r>
        <w:r w:rsidR="004D67D5" w:rsidRPr="00721532">
          <w:rPr>
            <w:rPrChange w:id="372" w:author="DENOUAL Franck" w:date="2026-01-26T18:38:00Z">
              <w:rPr/>
            </w:rPrChange>
          </w:rPr>
          <w:t xml:space="preserve"> box. </w:t>
        </w:r>
      </w:ins>
    </w:p>
    <w:p w14:paraId="7FABB213" w14:textId="7915B0D7" w:rsidR="00721532" w:rsidRPr="00800801" w:rsidRDefault="00721532" w:rsidP="00721532">
      <w:pPr>
        <w:pStyle w:val="ListBullet3"/>
        <w:tabs>
          <w:tab w:val="left" w:pos="1080"/>
        </w:tabs>
        <w:spacing w:before="120" w:after="120" w:line="240" w:lineRule="auto"/>
        <w:ind w:left="0"/>
        <w:contextualSpacing/>
        <w:rPr>
          <w:ins w:id="373" w:author="DENOUAL Franck" w:date="2026-01-26T18:36:00Z"/>
        </w:rPr>
      </w:pPr>
      <w:ins w:id="374" w:author="DENOUAL Franck" w:date="2026-01-26T18:36:00Z">
        <w:r w:rsidRPr="00721532">
          <w:t>The value 0x0000</w:t>
        </w:r>
        <w:r w:rsidRPr="00721532">
          <w:t>30</w:t>
        </w:r>
        <w:r w:rsidRPr="00721532">
          <w:t>0 is reserved.</w:t>
        </w:r>
      </w:ins>
    </w:p>
    <w:p w14:paraId="4D275D11" w14:textId="56C476BA" w:rsidR="004D67D5" w:rsidRPr="00721532" w:rsidRDefault="004D67D5" w:rsidP="004D67D5">
      <w:pPr>
        <w:pStyle w:val="ListBullet3"/>
        <w:tabs>
          <w:tab w:val="left" w:pos="1080"/>
        </w:tabs>
        <w:spacing w:before="120" w:after="120" w:line="240" w:lineRule="auto"/>
        <w:ind w:left="0"/>
        <w:contextualSpacing/>
        <w:rPr>
          <w:ins w:id="375" w:author="DENOUAL Franck" w:date="2026-01-23T19:07:00Z"/>
          <w:highlight w:val="yellow"/>
        </w:rPr>
      </w:pPr>
      <w:ins w:id="376" w:author="DENOUAL Franck" w:date="2026-01-23T19:07:00Z">
        <w:r w:rsidRPr="00800801">
          <w:t xml:space="preserve">Default value is 0. </w:t>
        </w:r>
      </w:ins>
    </w:p>
    <w:p w14:paraId="7A2A2858" w14:textId="77777777" w:rsidR="004D67D5" w:rsidRPr="00721532" w:rsidRDefault="004D67D5" w:rsidP="004D67D5">
      <w:pPr>
        <w:pStyle w:val="ListBullet3"/>
        <w:tabs>
          <w:tab w:val="left" w:pos="1080"/>
        </w:tabs>
        <w:spacing w:before="120" w:after="120" w:line="240" w:lineRule="auto"/>
        <w:ind w:left="0"/>
        <w:contextualSpacing/>
        <w:rPr>
          <w:ins w:id="377" w:author="DENOUAL Franck" w:date="2026-01-23T19:07:00Z"/>
          <w:highlight w:val="yellow"/>
        </w:rPr>
      </w:pPr>
    </w:p>
    <w:p w14:paraId="716D38E5" w14:textId="012BDFC9" w:rsidR="00721532" w:rsidRPr="00800801" w:rsidRDefault="004D67D5" w:rsidP="00800801">
      <w:pPr>
        <w:pStyle w:val="ListBullet3"/>
        <w:tabs>
          <w:tab w:val="left" w:pos="1080"/>
        </w:tabs>
        <w:spacing w:before="120" w:after="120" w:line="240" w:lineRule="auto"/>
        <w:ind w:left="0"/>
        <w:contextualSpacing/>
        <w:rPr>
          <w:ins w:id="378" w:author="DENOUAL Franck" w:date="2026-01-26T18:39:00Z"/>
          <w:rStyle w:val="DECE4CC"/>
          <w:rFonts w:eastAsia="Cambria"/>
          <w:szCs w:val="22"/>
        </w:rPr>
      </w:pPr>
      <w:ins w:id="379" w:author="DENOUAL Franck" w:date="2026-01-23T19:07:00Z">
        <w:r w:rsidRPr="00800801">
          <w:rPr>
            <w:rStyle w:val="DECE4CC"/>
            <w:rFonts w:eastAsia="Cambria"/>
            <w:szCs w:val="22"/>
          </w:rPr>
          <w:t xml:space="preserve">use_encrypted_slice_header: </w:t>
        </w:r>
        <w:r w:rsidRPr="00800801">
          <w:t>flag mask is 0x000</w:t>
        </w:r>
      </w:ins>
      <w:ins w:id="380" w:author="DENOUAL Franck" w:date="2026-01-23T19:23:00Z">
        <w:r w:rsidR="00996037" w:rsidRPr="00800801">
          <w:t>C</w:t>
        </w:r>
      </w:ins>
      <w:ins w:id="381" w:author="DENOUAL Franck" w:date="2026-01-23T19:07:00Z">
        <w:r w:rsidRPr="00800801">
          <w:t>00</w:t>
        </w:r>
        <w:r w:rsidRPr="00800801">
          <w:rPr>
            <w:rStyle w:val="DECE4CC"/>
            <w:rFonts w:eastAsia="Cambria"/>
            <w:szCs w:val="22"/>
          </w:rPr>
          <w:t xml:space="preserve">. </w:t>
        </w:r>
      </w:ins>
    </w:p>
    <w:p w14:paraId="0B34D161" w14:textId="4045E272" w:rsidR="00800801" w:rsidRPr="00800801" w:rsidRDefault="00800801" w:rsidP="00800801">
      <w:pPr>
        <w:pStyle w:val="ListBullet3"/>
        <w:tabs>
          <w:tab w:val="left" w:pos="1080"/>
        </w:tabs>
        <w:spacing w:before="120" w:after="120" w:line="240" w:lineRule="auto"/>
        <w:ind w:left="0"/>
        <w:contextualSpacing/>
        <w:rPr>
          <w:ins w:id="382" w:author="DENOUAL Franck" w:date="2026-01-26T18:41:00Z"/>
        </w:rPr>
      </w:pPr>
      <w:ins w:id="383" w:author="DENOUAL Franck" w:date="2026-01-26T18:39:00Z">
        <w:r w:rsidRPr="00800801">
          <w:t>When</w:t>
        </w:r>
        <w:r w:rsidRPr="00800801">
          <w:rPr>
            <w:rStyle w:val="DECE4CC"/>
            <w:rFonts w:eastAsia="Cambria"/>
            <w:szCs w:val="22"/>
          </w:rPr>
          <w:t xml:space="preserve"> </w:t>
        </w:r>
        <w:r w:rsidRPr="00F959C1">
          <w:t>((flags &amp; 0x000</w:t>
        </w:r>
      </w:ins>
      <w:ins w:id="384" w:author="DENOUAL Franck" w:date="2026-01-26T18:40:00Z">
        <w:r w:rsidRPr="00F959C1">
          <w:t>C</w:t>
        </w:r>
      </w:ins>
      <w:ins w:id="385" w:author="DENOUAL Franck" w:date="2026-01-26T18:39:00Z">
        <w:r w:rsidRPr="00F959C1">
          <w:t xml:space="preserve">00) &gt;&gt; </w:t>
        </w:r>
      </w:ins>
      <w:ins w:id="386" w:author="DENOUAL Franck" w:date="2026-01-26T18:41:00Z">
        <w:r w:rsidRPr="00F959C1">
          <w:t>10</w:t>
        </w:r>
      </w:ins>
      <w:ins w:id="387" w:author="DENOUAL Franck" w:date="2026-01-26T18:39:00Z">
        <w:r w:rsidRPr="00F959C1">
          <w:t>)</w:t>
        </w:r>
        <w:r w:rsidRPr="00800801">
          <w:rPr>
            <w:rStyle w:val="DECE4CC"/>
            <w:rFonts w:eastAsia="Cambria"/>
            <w:szCs w:val="22"/>
          </w:rPr>
          <w:t xml:space="preserve"> </w:t>
        </w:r>
        <w:r w:rsidRPr="00800801">
          <w:t>is equal to 0,</w:t>
        </w:r>
      </w:ins>
      <w:ins w:id="388" w:author="DENOUAL Franck" w:date="2026-01-26T18:43:00Z">
        <w:r>
          <w:t xml:space="preserve"> the encry</w:t>
        </w:r>
      </w:ins>
      <w:ins w:id="389" w:author="DENOUAL Franck" w:date="2026-01-26T18:44:00Z">
        <w:r>
          <w:t xml:space="preserve">ption </w:t>
        </w:r>
      </w:ins>
      <w:ins w:id="390" w:author="DENOUAL Franck" w:date="2026-01-26T18:46:00Z">
        <w:r>
          <w:t xml:space="preserve">or not </w:t>
        </w:r>
      </w:ins>
      <w:ins w:id="391" w:author="DENOUAL Franck" w:date="2026-01-26T18:44:00Z">
        <w:r>
          <w:t xml:space="preserve">of </w:t>
        </w:r>
      </w:ins>
      <w:ins w:id="392" w:author="DENOUAL Franck" w:date="2026-01-26T18:46:00Z">
        <w:r>
          <w:t xml:space="preserve">the </w:t>
        </w:r>
      </w:ins>
      <w:ins w:id="393" w:author="DENOUAL Franck" w:date="2026-01-26T18:44:00Z">
        <w:r>
          <w:t>slice header</w:t>
        </w:r>
      </w:ins>
      <w:ins w:id="394" w:author="DENOUAL Franck" w:date="2026-01-26T18:46:00Z">
        <w:r>
          <w:t>s</w:t>
        </w:r>
      </w:ins>
      <w:ins w:id="395" w:author="DENOUAL Franck" w:date="2026-01-26T18:44:00Z">
        <w:r>
          <w:t xml:space="preserve"> </w:t>
        </w:r>
      </w:ins>
      <w:ins w:id="396" w:author="DENOUAL Franck" w:date="2026-01-26T18:46:00Z">
        <w:r>
          <w:t xml:space="preserve">of the NAL units </w:t>
        </w:r>
      </w:ins>
      <w:ins w:id="397" w:author="DENOUAL Franck" w:date="2026-01-26T18:44:00Z">
        <w:r>
          <w:t>is undefined.</w:t>
        </w:r>
      </w:ins>
    </w:p>
    <w:p w14:paraId="519FF22E" w14:textId="77B28096" w:rsidR="00800801" w:rsidRPr="00800801" w:rsidRDefault="00800801" w:rsidP="00800801">
      <w:pPr>
        <w:pStyle w:val="ListBullet3"/>
        <w:tabs>
          <w:tab w:val="left" w:pos="1080"/>
        </w:tabs>
        <w:spacing w:before="120" w:after="120" w:line="240" w:lineRule="auto"/>
        <w:ind w:left="0"/>
        <w:contextualSpacing/>
        <w:rPr>
          <w:ins w:id="398" w:author="DENOUAL Franck" w:date="2026-01-26T18:41:00Z"/>
        </w:rPr>
      </w:pPr>
      <w:ins w:id="399" w:author="DENOUAL Franck" w:date="2026-01-26T18:41:00Z">
        <w:r w:rsidRPr="00800801">
          <w:t>When</w:t>
        </w:r>
        <w:r w:rsidRPr="00F959C1">
          <w:t xml:space="preserve"> ((flags &amp; 0x000C00) &gt;&gt; 10) </w:t>
        </w:r>
        <w:r w:rsidRPr="00800801">
          <w:t xml:space="preserve">is equal to </w:t>
        </w:r>
        <w:r w:rsidRPr="00800801">
          <w:t>1</w:t>
        </w:r>
        <w:r w:rsidRPr="00800801">
          <w:t>,</w:t>
        </w:r>
      </w:ins>
      <w:ins w:id="400" w:author="DENOUAL Franck" w:date="2026-01-26T18:42:00Z">
        <w:r w:rsidRPr="00800801">
          <w:t xml:space="preserve"> </w:t>
        </w:r>
        <w:r w:rsidRPr="00800801">
          <w:t>it indicates that all NAL units are encrypted, including the slice header.</w:t>
        </w:r>
      </w:ins>
    </w:p>
    <w:p w14:paraId="2D007596" w14:textId="00F56DD4" w:rsidR="00800801" w:rsidRPr="00800801" w:rsidRDefault="00800801" w:rsidP="00800801">
      <w:pPr>
        <w:pStyle w:val="ListBullet3"/>
        <w:tabs>
          <w:tab w:val="left" w:pos="1080"/>
        </w:tabs>
        <w:spacing w:before="120" w:after="120" w:line="240" w:lineRule="auto"/>
        <w:ind w:left="0"/>
        <w:contextualSpacing/>
        <w:rPr>
          <w:ins w:id="401" w:author="DENOUAL Franck" w:date="2026-01-26T18:41:00Z"/>
        </w:rPr>
      </w:pPr>
      <w:ins w:id="402" w:author="DENOUAL Franck" w:date="2026-01-26T18:41:00Z">
        <w:r w:rsidRPr="00800801">
          <w:t>When</w:t>
        </w:r>
        <w:r w:rsidRPr="00F959C1">
          <w:t xml:space="preserve"> ((flags &amp; 0x000C00) &gt;&gt; 10) </w:t>
        </w:r>
        <w:r w:rsidRPr="001B106E">
          <w:t>is equ</w:t>
        </w:r>
        <w:r w:rsidRPr="00F959C1">
          <w:t xml:space="preserve">al to </w:t>
        </w:r>
        <w:r w:rsidRPr="00800801">
          <w:rPr>
            <w:rPrChange w:id="403" w:author="DENOUAL Franck" w:date="2026-01-26T18:42:00Z">
              <w:rPr/>
            </w:rPrChange>
          </w:rPr>
          <w:t>2</w:t>
        </w:r>
        <w:r w:rsidRPr="00800801">
          <w:rPr>
            <w:rPrChange w:id="404" w:author="DENOUAL Franck" w:date="2026-01-26T18:42:00Z">
              <w:rPr/>
            </w:rPrChange>
          </w:rPr>
          <w:t>,</w:t>
        </w:r>
      </w:ins>
      <w:ins w:id="405" w:author="DENOUAL Franck" w:date="2026-01-26T18:42:00Z">
        <w:r w:rsidRPr="00800801">
          <w:rPr>
            <w:rPrChange w:id="406" w:author="DENOUAL Franck" w:date="2026-01-26T18:42:00Z">
              <w:rPr/>
            </w:rPrChange>
          </w:rPr>
          <w:t xml:space="preserve"> </w:t>
        </w:r>
        <w:r w:rsidRPr="00800801">
          <w:t>the slice header</w:t>
        </w:r>
      </w:ins>
      <w:ins w:id="407" w:author="DENOUAL Franck" w:date="2026-01-26T18:44:00Z">
        <w:r>
          <w:t>s</w:t>
        </w:r>
      </w:ins>
      <w:ins w:id="408" w:author="DENOUAL Franck" w:date="2026-01-26T18:42:00Z">
        <w:r w:rsidRPr="00800801">
          <w:t xml:space="preserve"> in the NAL units are unencrypted.</w:t>
        </w:r>
      </w:ins>
    </w:p>
    <w:p w14:paraId="3EC34731" w14:textId="70E33A04" w:rsidR="00800801" w:rsidRPr="00800801" w:rsidRDefault="00800801" w:rsidP="00800801">
      <w:pPr>
        <w:pStyle w:val="ListBullet3"/>
        <w:tabs>
          <w:tab w:val="left" w:pos="1080"/>
        </w:tabs>
        <w:spacing w:before="120" w:after="120" w:line="240" w:lineRule="auto"/>
        <w:ind w:left="0"/>
        <w:contextualSpacing/>
        <w:rPr>
          <w:ins w:id="409" w:author="DENOUAL Franck" w:date="2026-01-26T18:41:00Z"/>
        </w:rPr>
      </w:pPr>
      <w:ins w:id="410" w:author="DENOUAL Franck" w:date="2026-01-26T18:41:00Z">
        <w:r w:rsidRPr="00800801">
          <w:t>The value 0x0000</w:t>
        </w:r>
      </w:ins>
      <w:ins w:id="411" w:author="DENOUAL Franck" w:date="2026-01-26T18:50:00Z">
        <w:r w:rsidR="00F959C1">
          <w:t>C</w:t>
        </w:r>
      </w:ins>
      <w:ins w:id="412" w:author="DENOUAL Franck" w:date="2026-01-26T18:41:00Z">
        <w:r w:rsidRPr="00800801">
          <w:t>00 is reserved.</w:t>
        </w:r>
      </w:ins>
    </w:p>
    <w:p w14:paraId="60628633" w14:textId="20D8B207" w:rsidR="00800801" w:rsidRPr="00800801" w:rsidRDefault="00800801" w:rsidP="00800801">
      <w:pPr>
        <w:pStyle w:val="ListBullet3"/>
        <w:tabs>
          <w:tab w:val="left" w:pos="1080"/>
        </w:tabs>
        <w:spacing w:before="120" w:after="120" w:line="240" w:lineRule="auto"/>
        <w:ind w:left="0"/>
        <w:contextualSpacing/>
        <w:rPr>
          <w:ins w:id="413" w:author="DENOUAL Franck" w:date="2026-01-26T18:39:00Z"/>
          <w:rStyle w:val="DECE4CC"/>
          <w:rFonts w:eastAsia="Cambria"/>
          <w:szCs w:val="22"/>
          <w:lang w:val="en-GB"/>
        </w:rPr>
      </w:pPr>
      <w:ins w:id="414" w:author="DENOUAL Franck" w:date="2026-01-26T18:41:00Z">
        <w:r w:rsidRPr="00800801">
          <w:t>Default value is 0.</w:t>
        </w:r>
      </w:ins>
    </w:p>
    <w:p w14:paraId="03201833" w14:textId="5B6DDD89" w:rsidR="00941FD9" w:rsidRPr="009737E2" w:rsidRDefault="00941FD9" w:rsidP="004D67D5">
      <w:pPr>
        <w:pStyle w:val="Definition"/>
        <w:autoSpaceDE w:val="0"/>
        <w:autoSpaceDN w:val="0"/>
        <w:adjustRightInd w:val="0"/>
        <w:rPr>
          <w:rFonts w:eastAsia="Times New Roman"/>
          <w:i/>
          <w:iCs/>
        </w:rPr>
      </w:pPr>
    </w:p>
    <w:p w14:paraId="46FF0CD0" w14:textId="10BEC0C1" w:rsidR="00D9288D" w:rsidRPr="008B60CD" w:rsidRDefault="008B60CD" w:rsidP="008B60CD">
      <w:pPr>
        <w:widowControl/>
        <w:autoSpaceDE/>
        <w:autoSpaceDN/>
        <w:spacing w:after="240" w:line="230" w:lineRule="atLeast"/>
        <w:jc w:val="both"/>
        <w:rPr>
          <w:rFonts w:ascii="Cambria" w:eastAsia="MS Mincho" w:hAnsi="Cambria" w:cs="Cambria"/>
          <w:i/>
          <w:iCs/>
          <w:lang w:val="en-GB" w:eastAsia="fr-FR"/>
        </w:rPr>
      </w:pPr>
      <w:r>
        <w:rPr>
          <w:rFonts w:ascii="Cambria" w:eastAsia="MS Mincho" w:hAnsi="Cambria" w:cs="Cambria"/>
          <w:i/>
          <w:iCs/>
          <w:lang w:val="en-GB" w:eastAsia="fr-FR"/>
        </w:rPr>
        <w:t xml:space="preserve">In section 8.2.2, </w:t>
      </w:r>
      <w:r w:rsidR="00D9288D" w:rsidRPr="008B60CD">
        <w:rPr>
          <w:rFonts w:ascii="Cambria" w:eastAsia="MS Mincho" w:hAnsi="Cambria" w:cs="Cambria"/>
          <w:i/>
          <w:iCs/>
          <w:lang w:val="en-GB" w:eastAsia="fr-FR"/>
        </w:rPr>
        <w:t>Replace</w:t>
      </w:r>
      <w:r>
        <w:rPr>
          <w:rFonts w:ascii="Cambria" w:eastAsia="MS Mincho" w:hAnsi="Cambria" w:cs="Cambria"/>
          <w:i/>
          <w:iCs/>
          <w:lang w:val="en-GB" w:eastAsia="fr-FR"/>
        </w:rPr>
        <w:t xml:space="preserve"> the section </w:t>
      </w:r>
      <w:del w:id="415" w:author="DENOUAL Franck" w:date="2026-01-26T18:44:00Z">
        <w:r w:rsidR="00D9288D" w:rsidRPr="008B60CD" w:rsidDel="00800801">
          <w:rPr>
            <w:rFonts w:ascii="Cambria" w:eastAsia="MS Mincho" w:hAnsi="Cambria" w:cs="Cambria"/>
            <w:i/>
            <w:iCs/>
            <w:lang w:val="en-GB" w:eastAsia="fr-FR"/>
          </w:rPr>
          <w:delText>with :</w:delText>
        </w:r>
      </w:del>
      <w:ins w:id="416" w:author="DENOUAL Franck" w:date="2026-01-26T18:44:00Z">
        <w:r w:rsidR="00800801" w:rsidRPr="008B60CD">
          <w:rPr>
            <w:rFonts w:ascii="Cambria" w:eastAsia="MS Mincho" w:hAnsi="Cambria" w:cs="Cambria"/>
            <w:i/>
            <w:iCs/>
            <w:lang w:val="en-GB" w:eastAsia="fr-FR"/>
          </w:rPr>
          <w:t>with:</w:t>
        </w:r>
      </w:ins>
    </w:p>
    <w:p w14:paraId="2BDD778A" w14:textId="5A658364" w:rsidR="00D9288D" w:rsidRPr="008B60CD" w:rsidRDefault="009737E2" w:rsidP="008B60CD">
      <w:pPr>
        <w:rPr>
          <w:rFonts w:asciiTheme="majorHAnsi" w:hAnsiTheme="majorHAnsi" w:cs="Times New Roman"/>
          <w:b/>
          <w:bCs/>
          <w:sz w:val="24"/>
          <w:szCs w:val="24"/>
        </w:rPr>
      </w:pPr>
      <w:bookmarkStart w:id="417" w:name="_Toc430168939"/>
      <w:bookmarkStart w:id="418" w:name="_Toc8120660"/>
      <w:bookmarkStart w:id="419" w:name="_Toc85733587"/>
      <w:r w:rsidRPr="008B60CD">
        <w:rPr>
          <w:rFonts w:asciiTheme="majorHAnsi" w:hAnsiTheme="majorHAnsi"/>
          <w:b/>
          <w:bCs/>
          <w:sz w:val="24"/>
          <w:szCs w:val="24"/>
        </w:rPr>
        <w:t xml:space="preserve">8.2.2. </w:t>
      </w:r>
      <w:r w:rsidR="00D9288D" w:rsidRPr="008B60CD">
        <w:rPr>
          <w:rFonts w:asciiTheme="majorHAnsi" w:hAnsiTheme="majorHAnsi"/>
          <w:b/>
          <w:bCs/>
          <w:sz w:val="24"/>
          <w:szCs w:val="24"/>
        </w:rPr>
        <w:t>Syntax</w:t>
      </w:r>
      <w:bookmarkEnd w:id="417"/>
      <w:bookmarkEnd w:id="418"/>
      <w:bookmarkEnd w:id="419"/>
    </w:p>
    <w:p w14:paraId="6A3FB662" w14:textId="2323B546" w:rsidR="00D9288D" w:rsidRDefault="00D9288D" w:rsidP="00976CCA">
      <w:pPr>
        <w:pStyle w:val="code"/>
      </w:pPr>
      <w:r>
        <w:lastRenderedPageBreak/>
        <w:t xml:space="preserve">aligned(8) class TrackEncryptionBox extends FullBox('tenc', version, </w:t>
      </w:r>
      <w:r w:rsidRPr="004D67D5">
        <w:t>flags</w:t>
      </w:r>
      <w:del w:id="420" w:author="DENOUAL Franck" w:date="2026-01-23T19:07:00Z">
        <w:r w:rsidR="00976CCA" w:rsidDel="004D67D5">
          <w:delText>=0</w:delText>
        </w:r>
      </w:del>
      <w:r>
        <w:t>)</w:t>
      </w:r>
      <w:r>
        <w:br/>
        <w:t>{</w:t>
      </w:r>
      <w:r>
        <w:br/>
      </w:r>
      <w:r>
        <w:tab/>
        <w:t>unsigned int(8)</w:t>
      </w:r>
      <w:r>
        <w:tab/>
      </w:r>
      <w:r>
        <w:tab/>
        <w:t>reserved = 0;</w:t>
      </w:r>
      <w:r>
        <w:br/>
      </w:r>
      <w:r>
        <w:tab/>
        <w:t>if (version==0) {</w:t>
      </w:r>
      <w:r>
        <w:br/>
      </w:r>
      <w:r>
        <w:tab/>
      </w:r>
      <w:r>
        <w:tab/>
        <w:t>unsigned int(8)</w:t>
      </w:r>
      <w:r>
        <w:tab/>
        <w:t>reserved = 0;</w:t>
      </w:r>
      <w:r>
        <w:br/>
      </w:r>
      <w:r>
        <w:tab/>
        <w:t>}</w:t>
      </w:r>
      <w:r>
        <w:br/>
      </w:r>
      <w:r>
        <w:tab/>
        <w:t xml:space="preserve">else </w:t>
      </w:r>
      <w:r w:rsidR="00976CCA">
        <w:t>if (version &gt;= 1 )</w:t>
      </w:r>
      <w:r>
        <w:t>{ // version is 1 or greater</w:t>
      </w:r>
      <w:r>
        <w:br/>
      </w:r>
      <w:r>
        <w:tab/>
      </w:r>
      <w:r>
        <w:tab/>
        <w:t>unsigned int(4)</w:t>
      </w:r>
      <w:r>
        <w:tab/>
        <w:t>default_crypt_byte_block;</w:t>
      </w:r>
      <w:r>
        <w:br/>
      </w:r>
      <w:r>
        <w:tab/>
      </w:r>
      <w:bookmarkStart w:id="421" w:name="_Hlk211093731"/>
      <w:r>
        <w:tab/>
      </w:r>
      <w:bookmarkEnd w:id="421"/>
      <w:r>
        <w:t>unsigned int(4)</w:t>
      </w:r>
      <w:r>
        <w:tab/>
        <w:t>default_skip_byte_block;</w:t>
      </w:r>
      <w:r>
        <w:br/>
      </w:r>
      <w:r>
        <w:tab/>
      </w:r>
      <w:r w:rsidR="006A6090">
        <w:tab/>
      </w:r>
      <w:r w:rsidR="00976CCA">
        <w:t xml:space="preserve">if (version &gt;= 2 ){ </w:t>
      </w:r>
      <w:r w:rsidR="00976CCA">
        <w:br/>
      </w:r>
      <w:r w:rsidR="00976CCA">
        <w:tab/>
      </w:r>
      <w:r w:rsidR="00976CCA">
        <w:tab/>
      </w:r>
      <w:r w:rsidR="006A6090">
        <w:tab/>
      </w:r>
      <w:r w:rsidR="00976CCA">
        <w:t>unsigned int(1)</w:t>
      </w:r>
      <w:r w:rsidR="00976CCA">
        <w:tab/>
      </w:r>
      <w:r w:rsidR="00F55CCE">
        <w:t>use_</w:t>
      </w:r>
      <w:r w:rsidR="00976CCA" w:rsidRPr="00E83086">
        <w:rPr>
          <w:rStyle w:val="DECE4CC"/>
          <w:rFonts w:eastAsia="Cambria"/>
        </w:rPr>
        <w:t>AES_256</w:t>
      </w:r>
      <w:r w:rsidR="00976CCA">
        <w:t>;</w:t>
      </w:r>
      <w:del w:id="422" w:author="DENOUAL Franck" w:date="2026-01-23T19:07:00Z">
        <w:r w:rsidR="00976CCA" w:rsidDel="004D67D5">
          <w:br/>
        </w:r>
        <w:r w:rsidR="00976CCA" w:rsidDel="004D67D5">
          <w:tab/>
        </w:r>
        <w:r w:rsidR="00976CCA" w:rsidDel="004D67D5">
          <w:tab/>
        </w:r>
        <w:r w:rsidR="006A6090" w:rsidDel="004D67D5">
          <w:tab/>
        </w:r>
        <w:r w:rsidR="00976CCA" w:rsidDel="004D67D5">
          <w:delText>unsigned int(1)</w:delText>
        </w:r>
        <w:r w:rsidR="00976CCA" w:rsidDel="004D67D5">
          <w:tab/>
        </w:r>
        <w:r w:rsidR="00F55CCE" w:rsidDel="004D67D5">
          <w:delText>use_</w:delText>
        </w:r>
        <w:r w:rsidR="00FD7F9E" w:rsidDel="004D67D5">
          <w:rPr>
            <w:rStyle w:val="DECE4CC"/>
            <w:rFonts w:eastAsia="Cambria"/>
          </w:rPr>
          <w:delText>sub</w:delText>
        </w:r>
        <w:r w:rsidR="00976CCA" w:rsidRPr="00E83086" w:rsidDel="004D67D5">
          <w:rPr>
            <w:rStyle w:val="DECE4CC"/>
            <w:rFonts w:eastAsia="Cambria"/>
          </w:rPr>
          <w:delText>sample_encryption</w:delText>
        </w:r>
        <w:r w:rsidR="00976CCA" w:rsidDel="004D67D5">
          <w:delText>;</w:delText>
        </w:r>
        <w:r w:rsidR="00976CCA" w:rsidRPr="00614A9D" w:rsidDel="004D67D5">
          <w:delText xml:space="preserve"> </w:delText>
        </w:r>
        <w:r w:rsidR="00976CCA" w:rsidDel="004D67D5">
          <w:br/>
        </w:r>
        <w:r w:rsidR="00976CCA" w:rsidDel="004D67D5">
          <w:tab/>
        </w:r>
        <w:r w:rsidR="00976CCA" w:rsidDel="004D67D5">
          <w:tab/>
        </w:r>
        <w:r w:rsidR="006A6090" w:rsidDel="004D67D5">
          <w:tab/>
        </w:r>
        <w:r w:rsidR="00976CCA" w:rsidDel="004D67D5">
          <w:delText>unsigned int(1)</w:delText>
        </w:r>
        <w:r w:rsidR="00976CCA" w:rsidDel="004D67D5">
          <w:tab/>
        </w:r>
        <w:r w:rsidR="00F55CCE" w:rsidDel="004D67D5">
          <w:delText>use_</w:delText>
        </w:r>
        <w:r w:rsidR="00976CCA" w:rsidDel="004D67D5">
          <w:delText>multi_key;</w:delText>
        </w:r>
        <w:r w:rsidR="00976CCA" w:rsidRPr="00614A9D" w:rsidDel="004D67D5">
          <w:delText xml:space="preserve"> </w:delText>
        </w:r>
        <w:r w:rsidR="00976CCA" w:rsidDel="004D67D5">
          <w:br/>
        </w:r>
        <w:r w:rsidR="00976CCA" w:rsidDel="004D67D5">
          <w:tab/>
        </w:r>
        <w:r w:rsidR="00976CCA" w:rsidDel="004D67D5">
          <w:tab/>
        </w:r>
        <w:r w:rsidR="006A6090" w:rsidDel="004D67D5">
          <w:tab/>
        </w:r>
        <w:r w:rsidR="00976CCA" w:rsidDel="004D67D5">
          <w:delText>unsigned int(1)</w:delText>
        </w:r>
        <w:r w:rsidR="00976CCA" w:rsidDel="004D67D5">
          <w:tab/>
        </w:r>
        <w:r w:rsidR="00976CCA" w:rsidRPr="00243475" w:rsidDel="004D67D5">
          <w:rPr>
            <w:rStyle w:val="DECE4CC"/>
            <w:rFonts w:eastAsia="Cambria"/>
          </w:rPr>
          <w:delText>use_senc</w:delText>
        </w:r>
        <w:r w:rsidR="00976CCA" w:rsidDel="004D67D5">
          <w:rPr>
            <w:rStyle w:val="DECE4CC"/>
            <w:rFonts w:eastAsia="Cambria"/>
          </w:rPr>
          <w:delText>;</w:delText>
        </w:r>
        <w:r w:rsidR="00976CCA" w:rsidRPr="00614A9D" w:rsidDel="004D67D5">
          <w:delText xml:space="preserve"> </w:delText>
        </w:r>
        <w:r w:rsidR="00976CCA" w:rsidDel="004D67D5">
          <w:br/>
        </w:r>
        <w:r w:rsidR="00976CCA" w:rsidDel="004D67D5">
          <w:tab/>
        </w:r>
        <w:r w:rsidR="00976CCA" w:rsidDel="004D67D5">
          <w:tab/>
        </w:r>
        <w:r w:rsidR="006A6090" w:rsidDel="004D67D5">
          <w:tab/>
        </w:r>
        <w:r w:rsidR="00976CCA" w:rsidDel="004D67D5">
          <w:delText>unsigned int(1)</w:delText>
        </w:r>
        <w:r w:rsidR="00976CCA" w:rsidDel="004D67D5">
          <w:tab/>
        </w:r>
        <w:r w:rsidR="00976CCA" w:rsidRPr="00243475" w:rsidDel="004D67D5">
          <w:rPr>
            <w:rStyle w:val="DECE4CC"/>
            <w:rFonts w:eastAsia="Cambria"/>
          </w:rPr>
          <w:delText>use_s</w:delText>
        </w:r>
        <w:r w:rsidR="00976CCA" w:rsidDel="004D67D5">
          <w:rPr>
            <w:rStyle w:val="DECE4CC"/>
            <w:rFonts w:eastAsia="Cambria"/>
          </w:rPr>
          <w:delText>ai;</w:delText>
        </w:r>
        <w:r w:rsidR="00976CCA" w:rsidRPr="00614A9D" w:rsidDel="004D67D5">
          <w:delText xml:space="preserve"> </w:delText>
        </w:r>
        <w:r w:rsidR="00976CCA" w:rsidDel="004D67D5">
          <w:br/>
        </w:r>
        <w:r w:rsidR="00976CCA" w:rsidDel="004D67D5">
          <w:tab/>
        </w:r>
        <w:r w:rsidR="00976CCA" w:rsidDel="004D67D5">
          <w:tab/>
        </w:r>
        <w:r w:rsidR="006A6090" w:rsidDel="004D67D5">
          <w:tab/>
        </w:r>
        <w:r w:rsidR="00976CCA" w:rsidDel="004D67D5">
          <w:delText>unsigned int(1)</w:delText>
        </w:r>
        <w:r w:rsidR="00976CCA" w:rsidDel="004D67D5">
          <w:tab/>
        </w:r>
        <w:r w:rsidR="00976CCA" w:rsidRPr="00243475" w:rsidDel="004D67D5">
          <w:rPr>
            <w:rStyle w:val="DECE4CC"/>
            <w:rFonts w:eastAsia="Cambria"/>
          </w:rPr>
          <w:delText>use_s</w:delText>
        </w:r>
        <w:r w:rsidR="00976CCA" w:rsidDel="004D67D5">
          <w:rPr>
            <w:rStyle w:val="DECE4CC"/>
            <w:rFonts w:eastAsia="Cambria"/>
          </w:rPr>
          <w:delText>eig;</w:delText>
        </w:r>
        <w:r w:rsidR="00976CCA" w:rsidRPr="00614A9D" w:rsidDel="004D67D5">
          <w:delText xml:space="preserve"> </w:delText>
        </w:r>
        <w:r w:rsidR="00976CCA" w:rsidDel="004D67D5">
          <w:br/>
        </w:r>
      </w:del>
      <w:r w:rsidR="00976CCA">
        <w:tab/>
      </w:r>
      <w:r w:rsidR="00976CCA">
        <w:tab/>
      </w:r>
      <w:r w:rsidR="006A6090">
        <w:tab/>
      </w:r>
      <w:r w:rsidR="00976CCA">
        <w:t>unsigned int(</w:t>
      </w:r>
      <w:del w:id="423" w:author="DENOUAL Franck" w:date="2026-01-23T19:07:00Z">
        <w:r w:rsidR="00976CCA" w:rsidDel="004D67D5">
          <w:delText>2</w:delText>
        </w:r>
      </w:del>
      <w:ins w:id="424" w:author="DENOUAL Franck" w:date="2026-01-23T19:07:00Z">
        <w:r w:rsidR="004D67D5">
          <w:t>7</w:t>
        </w:r>
      </w:ins>
      <w:r w:rsidR="00976CCA">
        <w:t>)</w:t>
      </w:r>
      <w:r w:rsidR="00976CCA">
        <w:tab/>
        <w:t>reserved_bits;</w:t>
      </w:r>
      <w:r w:rsidR="00976CCA" w:rsidRPr="00614A9D">
        <w:t xml:space="preserve"> </w:t>
      </w:r>
      <w:r w:rsidR="00976CCA">
        <w:br/>
      </w:r>
      <w:r w:rsidR="006A6090">
        <w:tab/>
      </w:r>
      <w:r w:rsidR="006A6090">
        <w:tab/>
        <w:t>}</w:t>
      </w:r>
      <w:r w:rsidR="006A6090">
        <w:br/>
      </w:r>
      <w:r w:rsidR="006A6090">
        <w:tab/>
        <w:t>}</w:t>
      </w:r>
      <w:ins w:id="425" w:author="DENOUAL Franck" w:date="2025-10-11T16:48:00Z">
        <w:r w:rsidR="006A6090">
          <w:br/>
        </w:r>
      </w:ins>
      <w:r w:rsidR="00976CCA">
        <w:tab/>
      </w:r>
      <w:r>
        <w:t>unsigned int(8)</w:t>
      </w:r>
      <w:r>
        <w:tab/>
      </w:r>
      <w:r>
        <w:tab/>
        <w:t>default_isProtected;</w:t>
      </w:r>
      <w:r>
        <w:br/>
      </w:r>
      <w:r>
        <w:tab/>
      </w:r>
      <w:r>
        <w:rPr>
          <w:lang w:bidi="en-US"/>
        </w:rPr>
        <w:t>unsigned int(8)</w:t>
      </w:r>
      <w:r>
        <w:rPr>
          <w:lang w:bidi="en-US"/>
        </w:rPr>
        <w:tab/>
      </w:r>
      <w:r>
        <w:rPr>
          <w:lang w:bidi="en-US"/>
        </w:rPr>
        <w:tab/>
        <w:t>default_Per_Sample_IV_Size;</w:t>
      </w:r>
      <w:r>
        <w:br/>
      </w:r>
      <w:r>
        <w:tab/>
        <w:t xml:space="preserve">unsigned </w:t>
      </w:r>
      <w:r>
        <w:rPr>
          <w:rFonts w:cs="Courier"/>
        </w:rPr>
        <w:t>int(8)[16]</w:t>
      </w:r>
      <w:r>
        <w:tab/>
        <w:t>default_KID;</w:t>
      </w:r>
      <w:r>
        <w:br/>
      </w:r>
      <w:r>
        <w:tab/>
        <w:t>if (</w:t>
      </w:r>
      <w:r>
        <w:rPr>
          <w:lang w:bidi="en-US"/>
        </w:rPr>
        <w:t>default_isProtected ==1 &amp;&amp;</w:t>
      </w:r>
      <w:r>
        <w:rPr>
          <w:rFonts w:eastAsia="MS Mincho"/>
          <w:lang w:bidi="en-US"/>
        </w:rPr>
        <w:t xml:space="preserve"> </w:t>
      </w:r>
      <w:r>
        <w:t>default_Per_Sample_IV_Size</w:t>
      </w:r>
      <w:r>
        <w:rPr>
          <w:lang w:bidi="en-US"/>
        </w:rPr>
        <w:t xml:space="preserve"> == 0) {</w:t>
      </w:r>
      <w:r>
        <w:rPr>
          <w:lang w:bidi="en-US"/>
        </w:rPr>
        <w:br/>
      </w:r>
      <w:r>
        <w:rPr>
          <w:lang w:bidi="en-US"/>
        </w:rPr>
        <w:tab/>
      </w:r>
      <w:r>
        <w:rPr>
          <w:lang w:bidi="en-US"/>
        </w:rPr>
        <w:tab/>
      </w:r>
      <w:r>
        <w:t>unsigned int(8)</w:t>
      </w:r>
      <w:r>
        <w:tab/>
        <w:t>default_constant_IV_size;</w:t>
      </w:r>
      <w:r>
        <w:rPr>
          <w:lang w:bidi="en-US"/>
        </w:rPr>
        <w:br/>
      </w:r>
      <w:r>
        <w:rPr>
          <w:lang w:bidi="en-US"/>
        </w:rPr>
        <w:tab/>
      </w:r>
      <w:r>
        <w:rPr>
          <w:lang w:bidi="en-US"/>
        </w:rPr>
        <w:tab/>
        <w:t>unsigned int(8)[default_constant_IV_size]</w:t>
      </w:r>
      <w:r>
        <w:rPr>
          <w:lang w:bidi="en-US"/>
        </w:rPr>
        <w:tab/>
        <w:t>default_constant_IV;</w:t>
      </w:r>
      <w:r>
        <w:rPr>
          <w:lang w:bidi="en-US"/>
        </w:rPr>
        <w:br/>
      </w:r>
      <w:r>
        <w:rPr>
          <w:lang w:bidi="en-US"/>
        </w:rPr>
        <w:tab/>
        <w:t>}</w:t>
      </w:r>
      <w:r>
        <w:br/>
        <w:t>}</w:t>
      </w:r>
    </w:p>
    <w:p w14:paraId="45BF88F0" w14:textId="5D2870E6" w:rsidR="006A6090" w:rsidRPr="008B60CD" w:rsidRDefault="006A6090" w:rsidP="006A6090">
      <w:pPr>
        <w:widowControl/>
        <w:autoSpaceDE/>
        <w:autoSpaceDN/>
        <w:spacing w:after="240" w:line="230" w:lineRule="atLeast"/>
        <w:jc w:val="both"/>
        <w:rPr>
          <w:rFonts w:ascii="Cambria" w:eastAsia="MS Mincho" w:hAnsi="Cambria" w:cs="Cambria"/>
          <w:i/>
          <w:iCs/>
          <w:lang w:val="en-GB" w:eastAsia="fr-FR"/>
        </w:rPr>
      </w:pPr>
      <w:r>
        <w:rPr>
          <w:rFonts w:ascii="Cambria" w:eastAsia="MS Mincho" w:hAnsi="Cambria" w:cs="Cambria"/>
          <w:i/>
          <w:iCs/>
          <w:lang w:val="en-GB" w:eastAsia="fr-FR"/>
        </w:rPr>
        <w:t>In section 8.2.3, Add the following semantics</w:t>
      </w:r>
      <w:r w:rsidRPr="008B60CD">
        <w:rPr>
          <w:rFonts w:ascii="Cambria" w:eastAsia="MS Mincho" w:hAnsi="Cambria" w:cs="Cambria"/>
          <w:i/>
          <w:iCs/>
          <w:lang w:val="en-GB" w:eastAsia="fr-FR"/>
        </w:rPr>
        <w:t>:</w:t>
      </w:r>
    </w:p>
    <w:p w14:paraId="5FF5465D" w14:textId="67458691" w:rsidR="006A6090" w:rsidRDefault="00F55CCE" w:rsidP="009909B4">
      <w:pPr>
        <w:pStyle w:val="ListBullet3"/>
      </w:pPr>
      <w:r>
        <w:rPr>
          <w:rStyle w:val="DECE4CC"/>
          <w:rFonts w:eastAsia="Cambria"/>
          <w:szCs w:val="22"/>
        </w:rPr>
        <w:t>use_</w:t>
      </w:r>
      <w:r w:rsidR="006A6090" w:rsidRPr="00E83086">
        <w:rPr>
          <w:rStyle w:val="DECE4CC"/>
          <w:rFonts w:eastAsia="Cambria"/>
          <w:szCs w:val="22"/>
        </w:rPr>
        <w:t>AES_256</w:t>
      </w:r>
      <w:r w:rsidR="006A6090">
        <w:t xml:space="preserve"> </w:t>
      </w:r>
      <w:r w:rsidR="006A6090" w:rsidRPr="00E83086">
        <w:t>indicat</w:t>
      </w:r>
      <w:r w:rsidR="006A6090">
        <w:t>es</w:t>
      </w:r>
      <w:r w:rsidR="006A6090" w:rsidRPr="00E83086">
        <w:t xml:space="preserve">, when </w:t>
      </w:r>
      <w:r w:rsidR="00B27767">
        <w:t>equal</w:t>
      </w:r>
      <w:r w:rsidR="00615E2A">
        <w:t xml:space="preserve"> to 1</w:t>
      </w:r>
      <w:r w:rsidR="006A6090" w:rsidRPr="00E83086">
        <w:t xml:space="preserve">, that </w:t>
      </w:r>
      <w:r>
        <w:t xml:space="preserve">encrypted data in the </w:t>
      </w:r>
      <w:r w:rsidR="00615E2A">
        <w:t>sample</w:t>
      </w:r>
      <w:r w:rsidR="008E4307">
        <w:t>s</w:t>
      </w:r>
      <w:r w:rsidR="00615E2A">
        <w:t xml:space="preserve"> associated with this</w:t>
      </w:r>
      <w:r w:rsidR="008E4307">
        <w:t xml:space="preserve"> </w:t>
      </w:r>
      <w:r w:rsidR="008E4307" w:rsidRPr="00B713AE">
        <w:rPr>
          <w:rStyle w:val="DECE4CC"/>
          <w:rFonts w:eastAsia="Cambria"/>
          <w:szCs w:val="22"/>
        </w:rPr>
        <w:t>‘</w:t>
      </w:r>
      <w:r w:rsidR="008E4307">
        <w:rPr>
          <w:rStyle w:val="DECE4CC"/>
          <w:rFonts w:eastAsia="Cambria"/>
          <w:szCs w:val="22"/>
        </w:rPr>
        <w:t>tenc</w:t>
      </w:r>
      <w:r w:rsidR="008E4307" w:rsidRPr="00B713AE">
        <w:rPr>
          <w:rStyle w:val="DECE4CC"/>
          <w:rFonts w:eastAsia="Cambria"/>
          <w:szCs w:val="22"/>
        </w:rPr>
        <w:t>’</w:t>
      </w:r>
      <w:r w:rsidR="00615E2A">
        <w:t xml:space="preserve"> </w:t>
      </w:r>
      <w:r w:rsidR="008E4307">
        <w:t xml:space="preserve">box </w:t>
      </w:r>
      <w:r>
        <w:t xml:space="preserve">was encrypted using a </w:t>
      </w:r>
      <w:r w:rsidR="006A6090" w:rsidRPr="00E83086">
        <w:t xml:space="preserve">256-bit key and, when </w:t>
      </w:r>
      <w:r w:rsidR="00B27767">
        <w:t xml:space="preserve">equal </w:t>
      </w:r>
      <w:r w:rsidR="00615E2A">
        <w:t>to 0</w:t>
      </w:r>
      <w:r>
        <w:t>,</w:t>
      </w:r>
      <w:r w:rsidR="006A6090" w:rsidRPr="00E83086">
        <w:t xml:space="preserve"> that </w:t>
      </w:r>
      <w:r>
        <w:t xml:space="preserve">a </w:t>
      </w:r>
      <w:r w:rsidR="006A6090" w:rsidRPr="00E83086">
        <w:t xml:space="preserve">128-bit </w:t>
      </w:r>
      <w:r>
        <w:t>key was used</w:t>
      </w:r>
      <w:r w:rsidR="006A6090" w:rsidRPr="00E83086">
        <w:t>.</w:t>
      </w:r>
      <w:r w:rsidR="006A6090">
        <w:t xml:space="preserve"> </w:t>
      </w:r>
      <w:r w:rsidR="00615E2A">
        <w:t>Default value is 0.</w:t>
      </w:r>
    </w:p>
    <w:p w14:paraId="5F993C31" w14:textId="2BE44924" w:rsidR="006A6090" w:rsidDel="004D67D5" w:rsidRDefault="00F55CCE" w:rsidP="009909B4">
      <w:pPr>
        <w:pStyle w:val="ListBullet3"/>
        <w:rPr>
          <w:del w:id="426" w:author="DENOUAL Franck" w:date="2026-01-23T19:08:00Z"/>
        </w:rPr>
      </w:pPr>
      <w:del w:id="427" w:author="DENOUAL Franck" w:date="2026-01-23T19:08:00Z">
        <w:r w:rsidDel="004D67D5">
          <w:rPr>
            <w:rStyle w:val="DECE4CC"/>
            <w:rFonts w:eastAsia="Cambria"/>
            <w:szCs w:val="22"/>
          </w:rPr>
          <w:delText>use_</w:delText>
        </w:r>
        <w:r w:rsidR="00FD7F9E" w:rsidDel="004D67D5">
          <w:rPr>
            <w:rStyle w:val="DECE4CC"/>
            <w:rFonts w:eastAsia="Cambria"/>
            <w:szCs w:val="22"/>
          </w:rPr>
          <w:delText>sub</w:delText>
        </w:r>
        <w:r w:rsidR="006A6090" w:rsidRPr="00E83086" w:rsidDel="004D67D5">
          <w:rPr>
            <w:rStyle w:val="DECE4CC"/>
            <w:rFonts w:eastAsia="Cambria"/>
            <w:szCs w:val="22"/>
          </w:rPr>
          <w:delText>sample_encryption</w:delText>
        </w:r>
        <w:r w:rsidR="006A6090" w:rsidDel="004D67D5">
          <w:delText xml:space="preserve"> </w:delText>
        </w:r>
        <w:r w:rsidR="006A6090" w:rsidRPr="00E83086" w:rsidDel="004D67D5">
          <w:delText xml:space="preserve">indicates, when </w:delText>
        </w:r>
        <w:r w:rsidR="00B27767" w:rsidDel="004D67D5">
          <w:delText xml:space="preserve">equal </w:delText>
        </w:r>
        <w:r w:rsidR="00615E2A" w:rsidDel="004D67D5">
          <w:delText>to 1</w:delText>
        </w:r>
        <w:r w:rsidR="006A6090" w:rsidRPr="00E83086" w:rsidDel="004D67D5">
          <w:delText xml:space="preserve">, that </w:delText>
        </w:r>
        <w:r w:rsidR="008E4307" w:rsidDel="004D67D5">
          <w:delText xml:space="preserve">for </w:delText>
        </w:r>
        <w:r w:rsidR="00615E2A" w:rsidDel="004D67D5">
          <w:delText xml:space="preserve">any sample </w:delText>
        </w:r>
        <w:r w:rsidR="008E4307" w:rsidDel="004D67D5">
          <w:delText xml:space="preserve">associated with this </w:delText>
        </w:r>
        <w:r w:rsidR="008E4307" w:rsidRPr="00B713AE" w:rsidDel="004D67D5">
          <w:rPr>
            <w:rStyle w:val="DECE4CC"/>
            <w:rFonts w:eastAsia="Cambria"/>
            <w:szCs w:val="22"/>
          </w:rPr>
          <w:delText>‘</w:delText>
        </w:r>
        <w:r w:rsidR="008E4307" w:rsidDel="004D67D5">
          <w:rPr>
            <w:rStyle w:val="DECE4CC"/>
            <w:rFonts w:eastAsia="Cambria"/>
            <w:szCs w:val="22"/>
          </w:rPr>
          <w:delText>tenc</w:delText>
        </w:r>
        <w:r w:rsidR="008E4307" w:rsidRPr="00B713AE" w:rsidDel="004D67D5">
          <w:rPr>
            <w:rStyle w:val="DECE4CC"/>
            <w:rFonts w:eastAsia="Cambria"/>
            <w:szCs w:val="22"/>
          </w:rPr>
          <w:delText>’</w:delText>
        </w:r>
        <w:r w:rsidR="008E4307" w:rsidDel="004D67D5">
          <w:delText xml:space="preserve"> box</w:delText>
        </w:r>
        <w:r w:rsidR="00615E2A" w:rsidDel="004D67D5">
          <w:delText xml:space="preserve">, </w:delText>
        </w:r>
        <w:r w:rsidR="00F42AB5" w:rsidRPr="005D2E43" w:rsidDel="004D67D5">
          <w:rPr>
            <w:rFonts w:ascii="Courier New" w:hAnsi="Courier New" w:cs="Courier New"/>
          </w:rPr>
          <w:delText>BytesOfClearData</w:delText>
        </w:r>
        <w:r w:rsidR="00F42AB5" w:rsidDel="004D67D5">
          <w:rPr>
            <w:rFonts w:ascii="Courier New" w:hAnsi="Courier New" w:cs="Courier New"/>
          </w:rPr>
          <w:delText xml:space="preserve"> </w:delText>
        </w:r>
        <w:r w:rsidR="00B27767" w:rsidDel="004D67D5">
          <w:delText xml:space="preserve">and </w:delText>
        </w:r>
        <w:r w:rsidR="008E4307" w:rsidRPr="005D2E43" w:rsidDel="004D67D5">
          <w:rPr>
            <w:rFonts w:ascii="Courier New" w:hAnsi="Courier New" w:cs="Courier New"/>
          </w:rPr>
          <w:delText>BytesOf</w:delText>
        </w:r>
        <w:r w:rsidR="008E4307" w:rsidDel="004D67D5">
          <w:rPr>
            <w:rFonts w:ascii="Courier New" w:hAnsi="Courier New" w:cs="Courier New"/>
          </w:rPr>
          <w:delText>Protected</w:delText>
        </w:r>
        <w:r w:rsidR="008E4307" w:rsidRPr="005D2E43" w:rsidDel="004D67D5">
          <w:rPr>
            <w:rFonts w:ascii="Courier New" w:hAnsi="Courier New" w:cs="Courier New"/>
          </w:rPr>
          <w:delText>Data</w:delText>
        </w:r>
        <w:r w:rsidR="008E4307" w:rsidDel="004D67D5">
          <w:rPr>
            <w:rFonts w:ascii="Courier New" w:hAnsi="Courier New" w:cs="Courier New"/>
          </w:rPr>
          <w:delText xml:space="preserve"> </w:delText>
        </w:r>
        <w:r w:rsidDel="004D67D5">
          <w:delText>shall be present</w:delText>
        </w:r>
        <w:r w:rsidR="00615E2A" w:rsidDel="004D67D5">
          <w:delText xml:space="preserve"> in the structure describing the encryption parameters, i.e. either using the </w:delText>
        </w:r>
        <w:r w:rsidR="00615E2A" w:rsidRPr="00B713AE" w:rsidDel="004D67D5">
          <w:rPr>
            <w:rStyle w:val="DECE4CC"/>
            <w:rFonts w:eastAsia="Cambria"/>
            <w:szCs w:val="22"/>
          </w:rPr>
          <w:delText>senc’</w:delText>
        </w:r>
        <w:r w:rsidR="00615E2A" w:rsidRPr="00243475" w:rsidDel="004D67D5">
          <w:delText xml:space="preserve"> box </w:delText>
        </w:r>
        <w:r w:rsidR="00615E2A" w:rsidDel="004D67D5">
          <w:delText>or the sample auxiliary information boxes (</w:delText>
        </w:r>
        <w:r w:rsidR="008E4307" w:rsidRPr="00B713AE" w:rsidDel="004D67D5">
          <w:rPr>
            <w:rStyle w:val="DECE4CC"/>
            <w:rFonts w:eastAsia="Cambria"/>
            <w:szCs w:val="22"/>
          </w:rPr>
          <w:delText>‘</w:delText>
        </w:r>
        <w:r w:rsidR="00615E2A" w:rsidRPr="00930F8D" w:rsidDel="004D67D5">
          <w:rPr>
            <w:rStyle w:val="DECE4CC"/>
            <w:rFonts w:eastAsia="Cambria"/>
            <w:szCs w:val="22"/>
          </w:rPr>
          <w:delText>saiz’</w:delText>
        </w:r>
        <w:r w:rsidR="00615E2A" w:rsidRPr="00243475" w:rsidDel="004D67D5">
          <w:delText xml:space="preserve"> </w:delText>
        </w:r>
        <w:r w:rsidR="00615E2A" w:rsidDel="004D67D5">
          <w:delText xml:space="preserve">and </w:delText>
        </w:r>
        <w:r w:rsidR="008E4307" w:rsidRPr="00B713AE" w:rsidDel="004D67D5">
          <w:rPr>
            <w:rStyle w:val="DECE4CC"/>
            <w:rFonts w:eastAsia="Cambria"/>
            <w:szCs w:val="22"/>
          </w:rPr>
          <w:delText>‘</w:delText>
        </w:r>
        <w:r w:rsidR="00615E2A" w:rsidRPr="00930F8D" w:rsidDel="004D67D5">
          <w:rPr>
            <w:rStyle w:val="DECE4CC"/>
            <w:rFonts w:eastAsia="Cambria"/>
            <w:szCs w:val="22"/>
          </w:rPr>
          <w:delText>saio’</w:delText>
        </w:r>
        <w:r w:rsidR="00615E2A" w:rsidDel="004D67D5">
          <w:delText xml:space="preserve"> </w:delText>
        </w:r>
        <w:r w:rsidR="00615E2A" w:rsidRPr="00243475" w:rsidDel="004D67D5">
          <w:delText>box</w:delText>
        </w:r>
        <w:r w:rsidR="00615E2A" w:rsidDel="004D67D5">
          <w:delText>es)</w:delText>
        </w:r>
        <w:r w:rsidR="00F42AB5" w:rsidDel="004D67D5">
          <w:delText>.</w:delText>
        </w:r>
        <w:r w:rsidR="008E4307" w:rsidDel="004D67D5">
          <w:delText xml:space="preserve"> </w:delText>
        </w:r>
        <w:r w:rsidR="00B27767" w:rsidDel="004D67D5">
          <w:delText>W</w:delText>
        </w:r>
        <w:r w:rsidR="00B27767" w:rsidRPr="00E83086" w:rsidDel="004D67D5">
          <w:delText xml:space="preserve">hen </w:delText>
        </w:r>
        <w:r w:rsidR="00B27767" w:rsidDel="004D67D5">
          <w:delText xml:space="preserve">equal to 0, </w:delText>
        </w:r>
        <w:r w:rsidR="00B27767" w:rsidRPr="005D2E43" w:rsidDel="004D67D5">
          <w:rPr>
            <w:rFonts w:ascii="Courier New" w:hAnsi="Courier New" w:cs="Courier New"/>
          </w:rPr>
          <w:delText>BytesOfClearData</w:delText>
        </w:r>
        <w:r w:rsidR="00B27767" w:rsidDel="004D67D5">
          <w:rPr>
            <w:rFonts w:ascii="Courier New" w:hAnsi="Courier New" w:cs="Courier New"/>
          </w:rPr>
          <w:delText xml:space="preserve"> </w:delText>
        </w:r>
        <w:r w:rsidR="00B27767" w:rsidDel="004D67D5">
          <w:delText xml:space="preserve">and </w:delText>
        </w:r>
        <w:r w:rsidR="00B27767" w:rsidRPr="005D2E43" w:rsidDel="004D67D5">
          <w:rPr>
            <w:rFonts w:ascii="Courier New" w:hAnsi="Courier New" w:cs="Courier New"/>
          </w:rPr>
          <w:delText>BytesOf</w:delText>
        </w:r>
        <w:r w:rsidR="00B27767" w:rsidDel="004D67D5">
          <w:rPr>
            <w:rFonts w:ascii="Courier New" w:hAnsi="Courier New" w:cs="Courier New"/>
          </w:rPr>
          <w:delText>Protected</w:delText>
        </w:r>
        <w:r w:rsidR="00B27767" w:rsidRPr="005D2E43" w:rsidDel="004D67D5">
          <w:rPr>
            <w:rFonts w:ascii="Courier New" w:hAnsi="Courier New" w:cs="Courier New"/>
          </w:rPr>
          <w:delText>Data</w:delText>
        </w:r>
        <w:r w:rsidR="00B27767" w:rsidDel="004D67D5">
          <w:rPr>
            <w:rFonts w:ascii="Courier New" w:hAnsi="Courier New" w:cs="Courier New"/>
          </w:rPr>
          <w:delText xml:space="preserve"> </w:delText>
        </w:r>
        <w:r w:rsidR="00B27767" w:rsidDel="004D67D5">
          <w:delText xml:space="preserve">shall not be present, </w:delText>
        </w:r>
        <w:r w:rsidR="008E4307" w:rsidDel="004D67D5">
          <w:delText>Default value is 0.</w:delText>
        </w:r>
      </w:del>
    </w:p>
    <w:p w14:paraId="14A71EE9" w14:textId="497213D4" w:rsidR="006A6090" w:rsidDel="004D67D5" w:rsidRDefault="00F55CCE" w:rsidP="00B713AE">
      <w:pPr>
        <w:pStyle w:val="ListBullet3"/>
        <w:rPr>
          <w:del w:id="428" w:author="DENOUAL Franck" w:date="2026-01-23T19:08:00Z"/>
        </w:rPr>
      </w:pPr>
      <w:del w:id="429" w:author="DENOUAL Franck" w:date="2026-01-23T19:08:00Z">
        <w:r w:rsidDel="004D67D5">
          <w:rPr>
            <w:rStyle w:val="DECE4CC"/>
            <w:rFonts w:eastAsia="Cambria"/>
            <w:szCs w:val="22"/>
          </w:rPr>
          <w:delText>use_</w:delText>
        </w:r>
        <w:r w:rsidR="006A6090" w:rsidRPr="00E83086" w:rsidDel="004D67D5">
          <w:rPr>
            <w:rStyle w:val="DECE4CC"/>
            <w:rFonts w:eastAsia="Cambria"/>
            <w:szCs w:val="22"/>
          </w:rPr>
          <w:delText>multi_key</w:delText>
        </w:r>
        <w:r w:rsidR="006A6090" w:rsidDel="004D67D5">
          <w:delText xml:space="preserve"> </w:delText>
        </w:r>
        <w:r w:rsidR="006A6090" w:rsidRPr="00E83086" w:rsidDel="004D67D5">
          <w:delText>indicates</w:delText>
        </w:r>
        <w:r w:rsidR="00661494" w:rsidRPr="00E83086" w:rsidDel="004D67D5">
          <w:delText xml:space="preserve">, when </w:delText>
        </w:r>
        <w:r w:rsidR="00661494" w:rsidDel="004D67D5">
          <w:delText>equal to 1</w:delText>
        </w:r>
        <w:r w:rsidR="00661494" w:rsidRPr="00E83086" w:rsidDel="004D67D5">
          <w:delText>, that</w:delText>
        </w:r>
        <w:r w:rsidR="006A6090" w:rsidRPr="00E83086" w:rsidDel="004D67D5">
          <w:delText xml:space="preserve"> </w:delText>
        </w:r>
        <w:r w:rsidR="008E4307" w:rsidDel="004D67D5">
          <w:delText xml:space="preserve">for samples associated with this </w:delText>
        </w:r>
        <w:r w:rsidR="008E4307" w:rsidRPr="00B713AE" w:rsidDel="004D67D5">
          <w:rPr>
            <w:rStyle w:val="DECE4CC"/>
            <w:rFonts w:eastAsia="Cambria"/>
            <w:szCs w:val="22"/>
          </w:rPr>
          <w:delText>‘</w:delText>
        </w:r>
        <w:r w:rsidR="008E4307" w:rsidDel="004D67D5">
          <w:rPr>
            <w:rStyle w:val="DECE4CC"/>
            <w:rFonts w:eastAsia="Cambria"/>
            <w:szCs w:val="22"/>
          </w:rPr>
          <w:delText>tenc</w:delText>
        </w:r>
        <w:r w:rsidR="008E4307" w:rsidRPr="00B713AE" w:rsidDel="004D67D5">
          <w:rPr>
            <w:rStyle w:val="DECE4CC"/>
            <w:rFonts w:eastAsia="Cambria"/>
            <w:szCs w:val="22"/>
          </w:rPr>
          <w:delText>’</w:delText>
        </w:r>
        <w:r w:rsidR="008E4307" w:rsidDel="004D67D5">
          <w:delText xml:space="preserve"> box</w:delText>
        </w:r>
        <w:r w:rsidR="00B27767" w:rsidDel="004D67D5">
          <w:delText>,</w:delText>
        </w:r>
        <w:r w:rsidR="008E4307" w:rsidRPr="00E83086" w:rsidDel="004D67D5">
          <w:delText xml:space="preserve"> </w:delText>
        </w:r>
        <w:r w:rsidR="006A6090" w:rsidRPr="00E83086" w:rsidDel="004D67D5">
          <w:delText xml:space="preserve">there </w:delText>
        </w:r>
        <w:r w:rsidR="00661494" w:rsidDel="004D67D5">
          <w:delText xml:space="preserve">are </w:delText>
        </w:r>
        <w:r w:rsidR="006A6090" w:rsidRPr="00E83086" w:rsidDel="004D67D5">
          <w:delText>multiple keys</w:delText>
        </w:r>
        <w:r w:rsidR="00661494" w:rsidDel="004D67D5">
          <w:delText xml:space="preserve"> in use and, w</w:delText>
        </w:r>
        <w:r w:rsidR="00842630" w:rsidDel="004D67D5">
          <w:delText xml:space="preserve">hen equal to 0, </w:delText>
        </w:r>
        <w:r w:rsidR="00661494" w:rsidDel="004D67D5">
          <w:delText>that there</w:delText>
        </w:r>
        <w:r w:rsidR="00661494" w:rsidRPr="00E83086" w:rsidDel="004D67D5">
          <w:delText xml:space="preserve"> is a single key in use </w:delText>
        </w:r>
        <w:r w:rsidR="00661494" w:rsidDel="004D67D5">
          <w:delText xml:space="preserve">per sample.  When equal to </w:delText>
        </w:r>
        <w:r w:rsidR="00661494" w:rsidRPr="00E83086" w:rsidDel="004D67D5">
          <w:delText>0</w:delText>
        </w:r>
        <w:r w:rsidR="00661494" w:rsidDel="004D67D5">
          <w:delText xml:space="preserve">, </w:delText>
        </w:r>
        <w:r w:rsidR="00615E2A" w:rsidDel="004D67D5">
          <w:delText xml:space="preserve">if the </w:delText>
        </w:r>
        <w:r w:rsidR="00615E2A" w:rsidRPr="00B713AE" w:rsidDel="004D67D5">
          <w:rPr>
            <w:rStyle w:val="DECE4CC"/>
            <w:rFonts w:eastAsia="Cambria"/>
            <w:szCs w:val="22"/>
          </w:rPr>
          <w:delText>seig’</w:delText>
        </w:r>
        <w:r w:rsidR="00615E2A" w:rsidDel="004D67D5">
          <w:delText xml:space="preserve"> sample group is used, </w:delText>
        </w:r>
        <w:r w:rsidR="00842630" w:rsidDel="004D67D5">
          <w:delText xml:space="preserve">the </w:delText>
        </w:r>
        <w:r w:rsidR="00842630" w:rsidRPr="00B713AE" w:rsidDel="004D67D5">
          <w:rPr>
            <w:rStyle w:val="DECE4CC"/>
            <w:rFonts w:eastAsia="Cambria"/>
            <w:szCs w:val="22"/>
          </w:rPr>
          <w:delText>multi_key_flag</w:delText>
        </w:r>
        <w:r w:rsidR="00842630" w:rsidDel="004D67D5">
          <w:delText xml:space="preserve"> in all </w:delText>
        </w:r>
        <w:r w:rsidR="00842630" w:rsidRPr="00B713AE" w:rsidDel="004D67D5">
          <w:rPr>
            <w:rStyle w:val="DECE4CC"/>
            <w:rFonts w:eastAsia="Cambria"/>
            <w:szCs w:val="22"/>
          </w:rPr>
          <w:delText>‘seig’</w:delText>
        </w:r>
        <w:r w:rsidR="00842630" w:rsidDel="004D67D5">
          <w:delText xml:space="preserve"> sample group description entries shall be set to 0. When equal to 1, there shall be at least one </w:delText>
        </w:r>
        <w:r w:rsidR="00842630" w:rsidRPr="00B713AE" w:rsidDel="004D67D5">
          <w:rPr>
            <w:rStyle w:val="DECE4CC"/>
            <w:rFonts w:eastAsia="Cambria"/>
            <w:szCs w:val="22"/>
          </w:rPr>
          <w:delText>‘seig’</w:delText>
        </w:r>
        <w:r w:rsidR="00842630" w:rsidDel="004D67D5">
          <w:delText xml:space="preserve"> sample group description entry with </w:delText>
        </w:r>
        <w:r w:rsidR="00842630" w:rsidRPr="00B713AE" w:rsidDel="004D67D5">
          <w:rPr>
            <w:rStyle w:val="DECE4CC"/>
            <w:rFonts w:eastAsia="Cambria"/>
            <w:szCs w:val="22"/>
          </w:rPr>
          <w:delText>multi_key_flag</w:delText>
        </w:r>
        <w:r w:rsidR="00842630" w:rsidDel="004D67D5">
          <w:delText xml:space="preserve"> set to 1. </w:delText>
        </w:r>
        <w:r w:rsidR="008E4307" w:rsidDel="004D67D5">
          <w:delText>Default value is 0.</w:delText>
        </w:r>
      </w:del>
    </w:p>
    <w:p w14:paraId="6A5994D4" w14:textId="331B9349" w:rsidR="006A6090" w:rsidDel="004D67D5" w:rsidRDefault="006A6090" w:rsidP="00B713AE">
      <w:pPr>
        <w:pStyle w:val="ListBullet3"/>
        <w:rPr>
          <w:del w:id="430" w:author="DENOUAL Franck" w:date="2026-01-23T19:08:00Z"/>
        </w:rPr>
      </w:pPr>
      <w:del w:id="431" w:author="DENOUAL Franck" w:date="2026-01-23T19:08:00Z">
        <w:r w:rsidRPr="00243475" w:rsidDel="004D67D5">
          <w:rPr>
            <w:rStyle w:val="DECE4CC"/>
            <w:rFonts w:eastAsia="Cambria"/>
            <w:szCs w:val="22"/>
          </w:rPr>
          <w:lastRenderedPageBreak/>
          <w:delText>use_senc</w:delText>
        </w:r>
        <w:r w:rsidDel="004D67D5">
          <w:delText xml:space="preserve"> </w:delText>
        </w:r>
        <w:r w:rsidRPr="00E83086" w:rsidDel="004D67D5">
          <w:delText>indicates</w:delText>
        </w:r>
        <w:r w:rsidRPr="00243475" w:rsidDel="004D67D5">
          <w:delText xml:space="preserve">, when </w:delText>
        </w:r>
        <w:r w:rsidR="00B27767" w:rsidDel="004D67D5">
          <w:delText>equal</w:delText>
        </w:r>
        <w:r w:rsidR="00615E2A" w:rsidDel="004D67D5">
          <w:delText xml:space="preserve"> to 1</w:delText>
        </w:r>
        <w:r w:rsidRPr="00243475" w:rsidDel="004D67D5">
          <w:delText xml:space="preserve">, that the </w:delText>
        </w:r>
        <w:r w:rsidRPr="00B713AE" w:rsidDel="004D67D5">
          <w:rPr>
            <w:rStyle w:val="DECE4CC"/>
            <w:rFonts w:eastAsia="Cambria"/>
            <w:szCs w:val="22"/>
          </w:rPr>
          <w:delText>‘senc’</w:delText>
        </w:r>
        <w:r w:rsidRPr="00243475" w:rsidDel="004D67D5">
          <w:delText xml:space="preserve"> box is used to provide </w:delText>
        </w:r>
        <w:r w:rsidR="00615E2A" w:rsidDel="004D67D5">
          <w:delText>sample encryption information</w:delText>
        </w:r>
        <w:r w:rsidR="00B27767" w:rsidDel="004D67D5">
          <w:delText xml:space="preserve"> for samples associated with this </w:delText>
        </w:r>
        <w:r w:rsidR="00B27767" w:rsidRPr="00B713AE" w:rsidDel="004D67D5">
          <w:rPr>
            <w:rStyle w:val="DECE4CC"/>
            <w:rFonts w:eastAsia="Cambria"/>
            <w:szCs w:val="22"/>
          </w:rPr>
          <w:delText>‘</w:delText>
        </w:r>
        <w:r w:rsidR="00B27767" w:rsidDel="004D67D5">
          <w:rPr>
            <w:rStyle w:val="DECE4CC"/>
            <w:rFonts w:eastAsia="Cambria"/>
            <w:szCs w:val="22"/>
          </w:rPr>
          <w:delText>tenc</w:delText>
        </w:r>
        <w:r w:rsidR="00B27767" w:rsidRPr="00B713AE" w:rsidDel="004D67D5">
          <w:rPr>
            <w:rStyle w:val="DECE4CC"/>
            <w:rFonts w:eastAsia="Cambria"/>
            <w:szCs w:val="22"/>
          </w:rPr>
          <w:delText>’</w:delText>
        </w:r>
        <w:r w:rsidR="00B27767" w:rsidDel="004D67D5">
          <w:delText xml:space="preserve"> box</w:delText>
        </w:r>
        <w:r w:rsidR="009909B4" w:rsidDel="004D67D5">
          <w:delText>. W</w:delText>
        </w:r>
        <w:r w:rsidRPr="00243475" w:rsidDel="004D67D5">
          <w:delText xml:space="preserve">hen </w:delText>
        </w:r>
        <w:r w:rsidR="00B27767" w:rsidDel="004D67D5">
          <w:delText xml:space="preserve">equal </w:delText>
        </w:r>
        <w:r w:rsidR="00615E2A" w:rsidDel="004D67D5">
          <w:delText>to 0</w:delText>
        </w:r>
        <w:r w:rsidRPr="00243475" w:rsidDel="004D67D5">
          <w:delText xml:space="preserve">, </w:delText>
        </w:r>
        <w:r w:rsidR="009909B4" w:rsidDel="004D67D5">
          <w:delText>there shall be</w:delText>
        </w:r>
        <w:r w:rsidRPr="00243475" w:rsidDel="004D67D5">
          <w:delText xml:space="preserve"> </w:delText>
        </w:r>
        <w:r w:rsidDel="004D67D5">
          <w:delText xml:space="preserve">no </w:delText>
        </w:r>
        <w:r w:rsidRPr="00B713AE" w:rsidDel="004D67D5">
          <w:rPr>
            <w:rStyle w:val="DECE4CC"/>
            <w:rFonts w:eastAsia="Cambria"/>
            <w:szCs w:val="22"/>
          </w:rPr>
          <w:delText>‘</w:delText>
        </w:r>
        <w:r w:rsidRPr="00930F8D" w:rsidDel="004D67D5">
          <w:rPr>
            <w:rStyle w:val="DECE4CC"/>
            <w:rFonts w:eastAsia="Cambria"/>
            <w:szCs w:val="22"/>
          </w:rPr>
          <w:delText>senc’</w:delText>
        </w:r>
        <w:r w:rsidDel="004D67D5">
          <w:delText xml:space="preserve"> box </w:delText>
        </w:r>
        <w:r w:rsidR="00B27767" w:rsidDel="004D67D5">
          <w:delText xml:space="preserve">associated with samples associated with this </w:delText>
        </w:r>
        <w:r w:rsidR="00B27767" w:rsidRPr="00B713AE" w:rsidDel="004D67D5">
          <w:rPr>
            <w:rStyle w:val="DECE4CC"/>
            <w:rFonts w:eastAsia="Cambria"/>
            <w:szCs w:val="22"/>
          </w:rPr>
          <w:delText>‘</w:delText>
        </w:r>
        <w:r w:rsidR="00B27767" w:rsidDel="004D67D5">
          <w:rPr>
            <w:rStyle w:val="DECE4CC"/>
            <w:rFonts w:eastAsia="Cambria"/>
            <w:szCs w:val="22"/>
          </w:rPr>
          <w:delText>tenc</w:delText>
        </w:r>
        <w:r w:rsidR="00B27767" w:rsidRPr="00B713AE" w:rsidDel="004D67D5">
          <w:rPr>
            <w:rStyle w:val="DECE4CC"/>
            <w:rFonts w:eastAsia="Cambria"/>
            <w:szCs w:val="22"/>
          </w:rPr>
          <w:delText>’</w:delText>
        </w:r>
        <w:r w:rsidR="00B27767" w:rsidDel="004D67D5">
          <w:delText xml:space="preserve"> box </w:delText>
        </w:r>
        <w:r w:rsidDel="004D67D5">
          <w:delText xml:space="preserve">. </w:delText>
        </w:r>
        <w:r w:rsidR="008E4307" w:rsidDel="004D67D5">
          <w:delText>Default value is 0.</w:delText>
        </w:r>
      </w:del>
    </w:p>
    <w:p w14:paraId="09AF6E19" w14:textId="7AE33E7B" w:rsidR="006A6090" w:rsidDel="004D67D5" w:rsidRDefault="006A6090" w:rsidP="009909B4">
      <w:pPr>
        <w:pStyle w:val="ListBullet3"/>
        <w:rPr>
          <w:del w:id="432" w:author="DENOUAL Franck" w:date="2026-01-23T19:08:00Z"/>
        </w:rPr>
      </w:pPr>
      <w:del w:id="433" w:author="DENOUAL Franck" w:date="2026-01-23T19:08:00Z">
        <w:r w:rsidRPr="00243475" w:rsidDel="004D67D5">
          <w:rPr>
            <w:rStyle w:val="DECE4CC"/>
            <w:rFonts w:eastAsia="Cambria"/>
            <w:szCs w:val="22"/>
          </w:rPr>
          <w:delText>use_s</w:delText>
        </w:r>
        <w:r w:rsidDel="004D67D5">
          <w:rPr>
            <w:rStyle w:val="DECE4CC"/>
            <w:rFonts w:eastAsia="Cambria"/>
            <w:szCs w:val="22"/>
          </w:rPr>
          <w:delText>ai</w:delText>
        </w:r>
        <w:r w:rsidDel="004D67D5">
          <w:delText xml:space="preserve"> </w:delText>
        </w:r>
        <w:r w:rsidRPr="00E83086" w:rsidDel="004D67D5">
          <w:delText>indicates</w:delText>
        </w:r>
        <w:r w:rsidRPr="00243475" w:rsidDel="004D67D5">
          <w:delText xml:space="preserve">, when </w:delText>
        </w:r>
        <w:r w:rsidR="00B27767" w:rsidDel="004D67D5">
          <w:delText>equal to 1</w:delText>
        </w:r>
        <w:r w:rsidRPr="00243475" w:rsidDel="004D67D5">
          <w:delText>, that the ‘</w:delText>
        </w:r>
        <w:r w:rsidRPr="00930F8D" w:rsidDel="004D67D5">
          <w:rPr>
            <w:rStyle w:val="DECE4CC"/>
            <w:rFonts w:eastAsia="Cambria"/>
            <w:szCs w:val="22"/>
          </w:rPr>
          <w:delText>saiz’</w:delText>
        </w:r>
        <w:r w:rsidRPr="00243475" w:rsidDel="004D67D5">
          <w:delText xml:space="preserve"> </w:delText>
        </w:r>
        <w:r w:rsidDel="004D67D5">
          <w:delText>and ‘</w:delText>
        </w:r>
        <w:r w:rsidRPr="00930F8D" w:rsidDel="004D67D5">
          <w:rPr>
            <w:rStyle w:val="DECE4CC"/>
            <w:rFonts w:eastAsia="Cambria"/>
            <w:szCs w:val="22"/>
          </w:rPr>
          <w:delText>saio’</w:delText>
        </w:r>
        <w:r w:rsidDel="004D67D5">
          <w:delText xml:space="preserve"> </w:delText>
        </w:r>
        <w:r w:rsidRPr="00243475" w:rsidDel="004D67D5">
          <w:delText>box</w:delText>
        </w:r>
        <w:r w:rsidDel="004D67D5">
          <w:delText>es</w:delText>
        </w:r>
        <w:r w:rsidRPr="00243475" w:rsidDel="004D67D5">
          <w:delText xml:space="preserve"> </w:delText>
        </w:r>
        <w:r w:rsidDel="004D67D5">
          <w:delText>are</w:delText>
        </w:r>
        <w:r w:rsidRPr="00243475" w:rsidDel="004D67D5">
          <w:delText xml:space="preserve"> used to </w:delText>
        </w:r>
        <w:r w:rsidR="00B27767" w:rsidDel="004D67D5">
          <w:delText xml:space="preserve">sample encryption information for samples associated with this </w:delText>
        </w:r>
        <w:r w:rsidR="00B27767" w:rsidRPr="00B713AE" w:rsidDel="004D67D5">
          <w:rPr>
            <w:rStyle w:val="DECE4CC"/>
            <w:rFonts w:eastAsia="Cambria"/>
            <w:szCs w:val="22"/>
          </w:rPr>
          <w:delText>‘</w:delText>
        </w:r>
        <w:r w:rsidR="00B27767" w:rsidDel="004D67D5">
          <w:rPr>
            <w:rStyle w:val="DECE4CC"/>
            <w:rFonts w:eastAsia="Cambria"/>
            <w:szCs w:val="22"/>
          </w:rPr>
          <w:delText>tenc</w:delText>
        </w:r>
        <w:r w:rsidR="00B27767" w:rsidRPr="00B713AE" w:rsidDel="004D67D5">
          <w:rPr>
            <w:rStyle w:val="DECE4CC"/>
            <w:rFonts w:eastAsia="Cambria"/>
            <w:szCs w:val="22"/>
          </w:rPr>
          <w:delText>’</w:delText>
        </w:r>
        <w:r w:rsidR="00B27767" w:rsidDel="004D67D5">
          <w:delText xml:space="preserve"> box</w:delText>
        </w:r>
        <w:r w:rsidR="00B27767" w:rsidRPr="00243475" w:rsidDel="004D67D5">
          <w:delText xml:space="preserve"> </w:delText>
        </w:r>
        <w:r w:rsidR="009909B4" w:rsidDel="004D67D5">
          <w:delText xml:space="preserve">. When </w:delText>
        </w:r>
        <w:r w:rsidR="00B27767" w:rsidDel="004D67D5">
          <w:delText>equal to 0</w:delText>
        </w:r>
        <w:r w:rsidRPr="00243475" w:rsidDel="004D67D5">
          <w:delText xml:space="preserve">, </w:delText>
        </w:r>
        <w:r w:rsidDel="004D67D5">
          <w:delText xml:space="preserve">there </w:delText>
        </w:r>
        <w:r w:rsidR="009909B4" w:rsidDel="004D67D5">
          <w:delText xml:space="preserve">shall be </w:delText>
        </w:r>
        <w:r w:rsidDel="004D67D5">
          <w:delText xml:space="preserve">no </w:delText>
        </w:r>
        <w:r w:rsidRPr="00243475" w:rsidDel="004D67D5">
          <w:delText xml:space="preserve">sample auxiliary information </w:delText>
        </w:r>
        <w:r w:rsidR="00B27767" w:rsidDel="004D67D5">
          <w:delText xml:space="preserve">boxes associated for samples associated with this </w:delText>
        </w:r>
        <w:r w:rsidR="00B27767" w:rsidRPr="00B713AE" w:rsidDel="004D67D5">
          <w:rPr>
            <w:rStyle w:val="DECE4CC"/>
            <w:rFonts w:eastAsia="Cambria"/>
            <w:szCs w:val="22"/>
          </w:rPr>
          <w:delText>‘</w:delText>
        </w:r>
        <w:r w:rsidR="00B27767" w:rsidDel="004D67D5">
          <w:rPr>
            <w:rStyle w:val="DECE4CC"/>
            <w:rFonts w:eastAsia="Cambria"/>
            <w:szCs w:val="22"/>
          </w:rPr>
          <w:delText>tenc</w:delText>
        </w:r>
        <w:r w:rsidR="00B27767" w:rsidRPr="00B713AE" w:rsidDel="004D67D5">
          <w:rPr>
            <w:rStyle w:val="DECE4CC"/>
            <w:rFonts w:eastAsia="Cambria"/>
            <w:szCs w:val="22"/>
          </w:rPr>
          <w:delText>’</w:delText>
        </w:r>
        <w:r w:rsidR="00B27767" w:rsidDel="004D67D5">
          <w:delText xml:space="preserve"> box</w:delText>
        </w:r>
        <w:r w:rsidDel="004D67D5">
          <w:delText>.</w:delText>
        </w:r>
        <w:r w:rsidR="008E4307" w:rsidRPr="008E4307" w:rsidDel="004D67D5">
          <w:delText xml:space="preserve"> </w:delText>
        </w:r>
        <w:r w:rsidR="008E4307" w:rsidDel="004D67D5">
          <w:delText>Default value is 0.</w:delText>
        </w:r>
      </w:del>
    </w:p>
    <w:p w14:paraId="7502F5D0" w14:textId="3C991F6D" w:rsidR="00F84DB1" w:rsidRDefault="00F84DB1" w:rsidP="009909B4">
      <w:pPr>
        <w:pStyle w:val="ListBullet3"/>
      </w:pPr>
      <w:del w:id="434" w:author="DENOUAL Franck" w:date="2026-01-23T19:08:00Z">
        <w:r w:rsidRPr="00243475" w:rsidDel="004D67D5">
          <w:rPr>
            <w:rStyle w:val="DECE4CC"/>
            <w:rFonts w:eastAsia="Cambria"/>
            <w:szCs w:val="22"/>
          </w:rPr>
          <w:delText>use_s</w:delText>
        </w:r>
        <w:r w:rsidDel="004D67D5">
          <w:rPr>
            <w:rStyle w:val="DECE4CC"/>
            <w:rFonts w:eastAsia="Cambria"/>
            <w:szCs w:val="22"/>
          </w:rPr>
          <w:delText>eig</w:delText>
        </w:r>
        <w:r w:rsidDel="004D67D5">
          <w:delText xml:space="preserve"> </w:delText>
        </w:r>
        <w:r w:rsidRPr="00E83086" w:rsidDel="004D67D5">
          <w:delText>indicates</w:delText>
        </w:r>
        <w:r w:rsidRPr="00243475" w:rsidDel="004D67D5">
          <w:delText xml:space="preserve">, when </w:delText>
        </w:r>
        <w:r w:rsidR="00B27767" w:rsidDel="004D67D5">
          <w:delText>equal to 1</w:delText>
        </w:r>
        <w:r w:rsidRPr="00243475" w:rsidDel="004D67D5">
          <w:delText xml:space="preserve">, that </w:delText>
        </w:r>
        <w:r w:rsidR="00B27767" w:rsidDel="004D67D5">
          <w:delText xml:space="preserve">some samples associated with this </w:delText>
        </w:r>
        <w:r w:rsidR="00B27767" w:rsidRPr="00B713AE" w:rsidDel="004D67D5">
          <w:rPr>
            <w:rStyle w:val="DECE4CC"/>
            <w:rFonts w:eastAsia="Cambria"/>
            <w:szCs w:val="22"/>
          </w:rPr>
          <w:delText>‘</w:delText>
        </w:r>
        <w:r w:rsidR="00B27767" w:rsidDel="004D67D5">
          <w:rPr>
            <w:rStyle w:val="DECE4CC"/>
            <w:rFonts w:eastAsia="Cambria"/>
            <w:szCs w:val="22"/>
          </w:rPr>
          <w:delText>tenc</w:delText>
        </w:r>
        <w:r w:rsidR="00B27767" w:rsidRPr="00B713AE" w:rsidDel="004D67D5">
          <w:rPr>
            <w:rStyle w:val="DECE4CC"/>
            <w:rFonts w:eastAsia="Cambria"/>
            <w:szCs w:val="22"/>
          </w:rPr>
          <w:delText>’</w:delText>
        </w:r>
        <w:r w:rsidR="00B27767" w:rsidDel="004D67D5">
          <w:delText xml:space="preserve"> box are associated with a </w:delText>
        </w:r>
        <w:r w:rsidRPr="00243475" w:rsidDel="004D67D5">
          <w:delText>‘</w:delText>
        </w:r>
        <w:r w:rsidRPr="00930F8D" w:rsidDel="004D67D5">
          <w:rPr>
            <w:rStyle w:val="DECE4CC"/>
            <w:rFonts w:eastAsia="Cambria"/>
            <w:szCs w:val="22"/>
          </w:rPr>
          <w:delText>s</w:delText>
        </w:r>
        <w:r w:rsidDel="004D67D5">
          <w:rPr>
            <w:rStyle w:val="DECE4CC"/>
            <w:rFonts w:eastAsia="Cambria"/>
            <w:szCs w:val="22"/>
          </w:rPr>
          <w:delText>eig</w:delText>
        </w:r>
        <w:r w:rsidRPr="00930F8D" w:rsidDel="004D67D5">
          <w:rPr>
            <w:rStyle w:val="DECE4CC"/>
            <w:rFonts w:eastAsia="Cambria"/>
            <w:szCs w:val="22"/>
          </w:rPr>
          <w:delText>’</w:delText>
        </w:r>
        <w:r w:rsidRPr="00243475" w:rsidDel="004D67D5">
          <w:delText xml:space="preserve"> </w:delText>
        </w:r>
        <w:r w:rsidDel="004D67D5">
          <w:delText>sample group</w:delText>
        </w:r>
        <w:r w:rsidR="004B1392" w:rsidDel="004D67D5">
          <w:delText>. W</w:delText>
        </w:r>
        <w:r w:rsidRPr="00243475" w:rsidDel="004D67D5">
          <w:delText xml:space="preserve">hen </w:delText>
        </w:r>
        <w:r w:rsidR="00B27767" w:rsidDel="004D67D5">
          <w:delText>equal to 0</w:delText>
        </w:r>
        <w:r w:rsidRPr="00243475" w:rsidDel="004D67D5">
          <w:delText xml:space="preserve">, </w:delText>
        </w:r>
        <w:r w:rsidR="004B1392" w:rsidRPr="00243475" w:rsidDel="004D67D5">
          <w:delText>th</w:delText>
        </w:r>
        <w:r w:rsidR="004B1392" w:rsidDel="004D67D5">
          <w:delText xml:space="preserve">ere shall be </w:delText>
        </w:r>
        <w:r w:rsidDel="004D67D5">
          <w:delText xml:space="preserve">no </w:delText>
        </w:r>
        <w:r w:rsidRPr="00F84DB1" w:rsidDel="004D67D5">
          <w:rPr>
            <w:rStyle w:val="DECE4CC"/>
            <w:rFonts w:eastAsia="Cambria"/>
            <w:szCs w:val="22"/>
          </w:rPr>
          <w:delText>‘seig’</w:delText>
        </w:r>
        <w:r w:rsidDel="004D67D5">
          <w:delText xml:space="preserve"> </w:delText>
        </w:r>
        <w:r w:rsidRPr="00243475" w:rsidDel="004D67D5">
          <w:delText xml:space="preserve">sample </w:delText>
        </w:r>
        <w:r w:rsidDel="004D67D5">
          <w:delText>group</w:delText>
        </w:r>
        <w:r w:rsidR="004B1392" w:rsidDel="004D67D5">
          <w:delText xml:space="preserve"> box </w:delText>
        </w:r>
        <w:r w:rsidR="00B27767" w:rsidDel="004D67D5">
          <w:delText xml:space="preserve">associated with the samples associated with this </w:delText>
        </w:r>
        <w:r w:rsidR="00B27767" w:rsidRPr="00B713AE" w:rsidDel="004D67D5">
          <w:rPr>
            <w:rStyle w:val="DECE4CC"/>
            <w:rFonts w:eastAsia="Cambria"/>
            <w:szCs w:val="22"/>
          </w:rPr>
          <w:delText>‘</w:delText>
        </w:r>
        <w:r w:rsidR="00B27767" w:rsidDel="004D67D5">
          <w:rPr>
            <w:rStyle w:val="DECE4CC"/>
            <w:rFonts w:eastAsia="Cambria"/>
            <w:szCs w:val="22"/>
          </w:rPr>
          <w:delText>tenc</w:delText>
        </w:r>
        <w:r w:rsidR="00B27767" w:rsidRPr="00B713AE" w:rsidDel="004D67D5">
          <w:rPr>
            <w:rStyle w:val="DECE4CC"/>
            <w:rFonts w:eastAsia="Cambria"/>
            <w:szCs w:val="22"/>
          </w:rPr>
          <w:delText>’</w:delText>
        </w:r>
        <w:r w:rsidR="00B27767" w:rsidDel="004D67D5">
          <w:delText xml:space="preserve"> box</w:delText>
        </w:r>
        <w:r w:rsidDel="004D67D5">
          <w:delText>. Default value is 0.</w:delText>
        </w:r>
      </w:del>
    </w:p>
    <w:p w14:paraId="5DF87E9E" w14:textId="77777777" w:rsidR="00D9288D" w:rsidRDefault="00D9288D" w:rsidP="00506FCB">
      <w:pPr>
        <w:pStyle w:val="Definition"/>
        <w:autoSpaceDE w:val="0"/>
        <w:autoSpaceDN w:val="0"/>
        <w:adjustRightInd w:val="0"/>
        <w:rPr>
          <w:rFonts w:eastAsia="Times New Roman"/>
        </w:rPr>
      </w:pPr>
    </w:p>
    <w:p w14:paraId="4815AEB7" w14:textId="4428E535" w:rsidR="00506FCB" w:rsidRPr="008B60CD" w:rsidRDefault="005B2386" w:rsidP="008B60CD">
      <w:pPr>
        <w:widowControl/>
        <w:autoSpaceDE/>
        <w:autoSpaceDN/>
        <w:spacing w:after="240" w:line="230" w:lineRule="atLeast"/>
        <w:jc w:val="both"/>
        <w:rPr>
          <w:rFonts w:ascii="Cambria" w:eastAsia="MS Mincho" w:hAnsi="Cambria" w:cs="Cambria"/>
          <w:i/>
          <w:iCs/>
          <w:lang w:val="en-GB" w:eastAsia="fr-FR"/>
        </w:rPr>
      </w:pPr>
      <w:r w:rsidRPr="008B60CD">
        <w:rPr>
          <w:rFonts w:ascii="Cambria" w:eastAsia="MS Mincho" w:hAnsi="Cambria" w:cs="Cambria"/>
          <w:i/>
          <w:iCs/>
          <w:lang w:val="en-GB" w:eastAsia="fr-FR"/>
        </w:rPr>
        <w:t xml:space="preserve">Add a new Annex B – </w:t>
      </w:r>
      <w:r w:rsidR="008B60CD">
        <w:rPr>
          <w:rFonts w:ascii="Cambria" w:eastAsia="MS Mincho" w:hAnsi="Cambria" w:cs="Cambria"/>
          <w:i/>
          <w:iCs/>
          <w:lang w:val="en-GB" w:eastAsia="fr-FR"/>
        </w:rPr>
        <w:t xml:space="preserve">(normative) </w:t>
      </w:r>
      <w:r w:rsidRPr="008B60CD">
        <w:rPr>
          <w:rFonts w:ascii="Cambria" w:eastAsia="MS Mincho" w:hAnsi="Cambria" w:cs="Cambria"/>
          <w:i/>
          <w:iCs/>
          <w:lang w:val="en-GB" w:eastAsia="fr-FR"/>
        </w:rPr>
        <w:t>Common Encryption Brands</w:t>
      </w:r>
    </w:p>
    <w:p w14:paraId="6F359410" w14:textId="437BFB81" w:rsidR="005B2386" w:rsidRPr="005B2386" w:rsidRDefault="005B2386" w:rsidP="005B2386">
      <w:pPr>
        <w:widowControl/>
        <w:numPr>
          <w:ilvl w:val="0"/>
          <w:numId w:val="6"/>
        </w:numPr>
        <w:autoSpaceDE/>
        <w:autoSpaceDN/>
        <w:spacing w:after="200" w:line="276" w:lineRule="auto"/>
        <w:contextualSpacing/>
        <w:jc w:val="both"/>
        <w:textAlignment w:val="baseline"/>
        <w:rPr>
          <w:rFonts w:ascii="Times New Roman" w:eastAsia="Calibri" w:hAnsi="Times New Roman" w:cs="Times New Roman"/>
        </w:rPr>
      </w:pPr>
      <w:r w:rsidRPr="005B2386">
        <w:rPr>
          <w:rFonts w:ascii="Times New Roman" w:eastAsia="Calibri" w:hAnsi="Times New Roman" w:cs="Times New Roman"/>
        </w:rPr>
        <w:t xml:space="preserve">The </w:t>
      </w:r>
      <w:r w:rsidRPr="005B2386">
        <w:rPr>
          <w:rFonts w:ascii="Courier New" w:eastAsia="Calibri" w:hAnsi="Courier New" w:cs="Courier New"/>
        </w:rPr>
        <w:t>'</w:t>
      </w:r>
      <w:proofErr w:type="spellStart"/>
      <w:r w:rsidRPr="005B2386">
        <w:rPr>
          <w:rFonts w:ascii="Courier New" w:eastAsia="Calibri" w:hAnsi="Courier New" w:cs="Courier New"/>
        </w:rPr>
        <w:t>coen</w:t>
      </w:r>
      <w:proofErr w:type="spellEnd"/>
      <w:r w:rsidRPr="005B2386">
        <w:rPr>
          <w:rFonts w:ascii="Courier New" w:eastAsia="Calibri" w:hAnsi="Courier New" w:cs="Courier New"/>
        </w:rPr>
        <w:t>'</w:t>
      </w:r>
      <w:r w:rsidR="008B60CD">
        <w:rPr>
          <w:rFonts w:ascii="Courier New" w:eastAsia="Calibri" w:hAnsi="Courier New" w:cs="Courier New"/>
        </w:rPr>
        <w:t xml:space="preserve"> </w:t>
      </w:r>
      <w:r w:rsidR="008B60CD" w:rsidRPr="005B2386">
        <w:rPr>
          <w:rFonts w:ascii="Times New Roman" w:eastAsia="Calibri" w:hAnsi="Times New Roman" w:cs="Times New Roman"/>
        </w:rPr>
        <w:t>brand</w:t>
      </w:r>
    </w:p>
    <w:p w14:paraId="757E1329" w14:textId="77777777" w:rsidR="005B2386" w:rsidRPr="005B2386" w:rsidRDefault="005B2386" w:rsidP="005B2386">
      <w:pPr>
        <w:widowControl/>
        <w:numPr>
          <w:ilvl w:val="1"/>
          <w:numId w:val="6"/>
        </w:numPr>
        <w:autoSpaceDE/>
        <w:autoSpaceDN/>
        <w:spacing w:after="200" w:line="276" w:lineRule="auto"/>
        <w:contextualSpacing/>
        <w:jc w:val="both"/>
        <w:textAlignment w:val="baseline"/>
        <w:rPr>
          <w:rFonts w:ascii="Times New Roman" w:eastAsia="Calibri" w:hAnsi="Times New Roman" w:cs="Times New Roman"/>
        </w:rPr>
      </w:pPr>
      <w:r w:rsidRPr="005B2386">
        <w:rPr>
          <w:rFonts w:ascii="Times New Roman" w:eastAsia="Calibri" w:hAnsi="Times New Roman" w:cs="Times New Roman"/>
        </w:rPr>
        <w:t>Overview</w:t>
      </w:r>
    </w:p>
    <w:p w14:paraId="00B1F4B9" w14:textId="4931888D" w:rsidR="005B2386" w:rsidRPr="005B2386" w:rsidRDefault="005B2386" w:rsidP="005B2386">
      <w:pPr>
        <w:widowControl/>
        <w:adjustRightInd w:val="0"/>
        <w:jc w:val="both"/>
        <w:rPr>
          <w:rFonts w:ascii="Times New Roman" w:eastAsia="Times New Roman" w:hAnsi="Times New Roman" w:cs="Times New Roman"/>
          <w:sz w:val="24"/>
          <w:szCs w:val="24"/>
        </w:rPr>
      </w:pPr>
      <w:r w:rsidRPr="005B2386">
        <w:rPr>
          <w:rFonts w:ascii="Times New Roman" w:eastAsia="Times New Roman" w:hAnsi="Times New Roman" w:cs="Times New Roman"/>
        </w:rPr>
        <w:t xml:space="preserve">The requirements for files and readers compliant to the brand </w:t>
      </w:r>
      <w:r w:rsidRPr="005B2386">
        <w:rPr>
          <w:rFonts w:ascii="Courier New" w:eastAsia="Times New Roman" w:hAnsi="Courier New" w:cs="Courier New"/>
        </w:rPr>
        <w:t>'</w:t>
      </w:r>
      <w:proofErr w:type="spellStart"/>
      <w:r w:rsidRPr="005B2386">
        <w:rPr>
          <w:rFonts w:ascii="Courier New" w:eastAsia="Times New Roman" w:hAnsi="Courier New" w:cs="Courier New"/>
        </w:rPr>
        <w:t>coen</w:t>
      </w:r>
      <w:proofErr w:type="spellEnd"/>
      <w:r w:rsidRPr="005B2386">
        <w:rPr>
          <w:rFonts w:ascii="Courier New" w:eastAsia="Times New Roman" w:hAnsi="Courier New" w:cs="Courier New"/>
        </w:rPr>
        <w:t>'</w:t>
      </w:r>
      <w:r w:rsidRPr="005B2386">
        <w:rPr>
          <w:rFonts w:ascii="Times New Roman" w:eastAsia="Times New Roman" w:hAnsi="Times New Roman" w:cs="Times New Roman"/>
        </w:rPr>
        <w:t xml:space="preserve"> are defined in the following subclause. It is meant to be independent of the actual </w:t>
      </w:r>
      <w:r>
        <w:rPr>
          <w:rFonts w:ascii="Times New Roman" w:eastAsia="Times New Roman" w:hAnsi="Times New Roman" w:cs="Times New Roman"/>
        </w:rPr>
        <w:t>protection</w:t>
      </w:r>
      <w:r w:rsidRPr="005B2386">
        <w:rPr>
          <w:rFonts w:ascii="Times New Roman" w:eastAsia="Times New Roman" w:hAnsi="Times New Roman" w:cs="Times New Roman"/>
        </w:rPr>
        <w:t xml:space="preserve"> scheme</w:t>
      </w:r>
      <w:r>
        <w:rPr>
          <w:rFonts w:ascii="Times New Roman" w:eastAsia="Times New Roman" w:hAnsi="Times New Roman" w:cs="Times New Roman"/>
        </w:rPr>
        <w:t>s</w:t>
      </w:r>
      <w:r w:rsidRPr="005B2386">
        <w:rPr>
          <w:rFonts w:ascii="Times New Roman" w:eastAsia="Times New Roman" w:hAnsi="Times New Roman" w:cs="Times New Roman"/>
        </w:rPr>
        <w:t xml:space="preserve"> (</w:t>
      </w:r>
      <w:r w:rsidRPr="005B2386">
        <w:rPr>
          <w:rFonts w:ascii="Courier New" w:eastAsia="Times New Roman" w:hAnsi="Courier New" w:cs="Courier New"/>
        </w:rPr>
        <w:t>'</w:t>
      </w:r>
      <w:proofErr w:type="spellStart"/>
      <w:r w:rsidRPr="005B2386">
        <w:rPr>
          <w:rFonts w:ascii="Courier New" w:eastAsia="Times New Roman" w:hAnsi="Courier New" w:cs="Courier New"/>
        </w:rPr>
        <w:t>cenc</w:t>
      </w:r>
      <w:proofErr w:type="spellEnd"/>
      <w:r w:rsidRPr="005B2386">
        <w:rPr>
          <w:rFonts w:ascii="Courier New" w:eastAsia="Times New Roman" w:hAnsi="Courier New" w:cs="Courier New"/>
        </w:rPr>
        <w:t>'</w:t>
      </w:r>
      <w:r w:rsidRPr="005B2386">
        <w:rPr>
          <w:rFonts w:ascii="Times New Roman" w:eastAsia="Times New Roman" w:hAnsi="Times New Roman" w:cs="Times New Roman"/>
        </w:rPr>
        <w:t xml:space="preserve">, </w:t>
      </w:r>
      <w:r w:rsidRPr="005B2386">
        <w:rPr>
          <w:rFonts w:ascii="Courier New" w:eastAsia="Times New Roman" w:hAnsi="Courier New" w:cs="Courier New"/>
        </w:rPr>
        <w:t>'</w:t>
      </w:r>
      <w:proofErr w:type="spellStart"/>
      <w:r w:rsidRPr="005B2386">
        <w:rPr>
          <w:rFonts w:ascii="Courier New" w:eastAsia="Times New Roman" w:hAnsi="Courier New" w:cs="Courier New"/>
        </w:rPr>
        <w:t>cens</w:t>
      </w:r>
      <w:proofErr w:type="spellEnd"/>
      <w:r w:rsidRPr="005B2386">
        <w:rPr>
          <w:rFonts w:ascii="Courier New" w:eastAsia="Times New Roman" w:hAnsi="Courier New" w:cs="Courier New"/>
        </w:rPr>
        <w:t>'</w:t>
      </w:r>
      <w:r w:rsidRPr="005B2386">
        <w:rPr>
          <w:rFonts w:ascii="Times New Roman" w:eastAsia="Times New Roman" w:hAnsi="Times New Roman" w:cs="Times New Roman"/>
        </w:rPr>
        <w:t xml:space="preserve">, </w:t>
      </w:r>
      <w:r w:rsidRPr="005B2386">
        <w:rPr>
          <w:rFonts w:ascii="Courier New" w:eastAsia="Times New Roman" w:hAnsi="Courier New" w:cs="Courier New"/>
        </w:rPr>
        <w:t>'cbc1'</w:t>
      </w:r>
      <w:r w:rsidRPr="005B2386">
        <w:rPr>
          <w:rFonts w:ascii="Times New Roman" w:eastAsia="Times New Roman" w:hAnsi="Times New Roman" w:cs="Times New Roman"/>
        </w:rPr>
        <w:t xml:space="preserve">, </w:t>
      </w:r>
      <w:r w:rsidRPr="005B2386">
        <w:rPr>
          <w:rFonts w:ascii="Courier New" w:eastAsia="Times New Roman" w:hAnsi="Courier New" w:cs="Courier New"/>
        </w:rPr>
        <w:t>'</w:t>
      </w:r>
      <w:proofErr w:type="spellStart"/>
      <w:r w:rsidRPr="005B2386">
        <w:rPr>
          <w:rFonts w:ascii="Courier New" w:eastAsia="Times New Roman" w:hAnsi="Courier New" w:cs="Courier New"/>
        </w:rPr>
        <w:t>cbcs</w:t>
      </w:r>
      <w:proofErr w:type="spellEnd"/>
      <w:r w:rsidRPr="005B2386">
        <w:rPr>
          <w:rFonts w:ascii="Courier New" w:eastAsia="Times New Roman" w:hAnsi="Courier New" w:cs="Courier New"/>
        </w:rPr>
        <w:t>'</w:t>
      </w:r>
      <w:r w:rsidRPr="005B2386">
        <w:rPr>
          <w:rFonts w:ascii="Times New Roman" w:eastAsia="Times New Roman" w:hAnsi="Times New Roman" w:cs="Times New Roman"/>
        </w:rPr>
        <w:t xml:space="preserve"> …)</w:t>
      </w:r>
      <w:r w:rsidR="001340A3">
        <w:rPr>
          <w:rFonts w:ascii="Times New Roman" w:eastAsia="Times New Roman" w:hAnsi="Times New Roman" w:cs="Times New Roman"/>
        </w:rPr>
        <w:t xml:space="preserve"> and only providing constraints for the boxes used for signaling encryption. It does not constrain encryption parameters</w:t>
      </w:r>
      <w:r w:rsidRPr="005B2386">
        <w:rPr>
          <w:rFonts w:ascii="Times New Roman" w:eastAsia="Times New Roman" w:hAnsi="Times New Roman" w:cs="Times New Roman"/>
        </w:rPr>
        <w:t>.</w:t>
      </w:r>
    </w:p>
    <w:p w14:paraId="4606152E" w14:textId="77777777" w:rsidR="005B2386" w:rsidRPr="005B2386" w:rsidRDefault="005B2386" w:rsidP="005B2386">
      <w:pPr>
        <w:widowControl/>
        <w:autoSpaceDE/>
        <w:autoSpaceDN/>
        <w:rPr>
          <w:rFonts w:ascii="Times New Roman" w:eastAsia="Times New Roman" w:hAnsi="Times New Roman" w:cs="Times New Roman"/>
          <w:sz w:val="24"/>
          <w:szCs w:val="24"/>
        </w:rPr>
      </w:pPr>
    </w:p>
    <w:p w14:paraId="7267537C" w14:textId="77777777" w:rsidR="005B2386" w:rsidRPr="005B2386" w:rsidRDefault="005B2386" w:rsidP="005B2386">
      <w:pPr>
        <w:widowControl/>
        <w:numPr>
          <w:ilvl w:val="1"/>
          <w:numId w:val="6"/>
        </w:numPr>
        <w:autoSpaceDE/>
        <w:autoSpaceDN/>
        <w:spacing w:after="200" w:line="276" w:lineRule="auto"/>
        <w:contextualSpacing/>
        <w:jc w:val="both"/>
        <w:textAlignment w:val="baseline"/>
        <w:rPr>
          <w:rFonts w:ascii="Times New Roman" w:eastAsia="Calibri" w:hAnsi="Times New Roman" w:cs="Times New Roman"/>
        </w:rPr>
      </w:pPr>
      <w:r w:rsidRPr="005B2386">
        <w:rPr>
          <w:rFonts w:ascii="Times New Roman" w:eastAsia="Calibri" w:hAnsi="Times New Roman" w:cs="Times New Roman"/>
        </w:rPr>
        <w:t>Requirements on files</w:t>
      </w:r>
    </w:p>
    <w:p w14:paraId="00FAB62F" w14:textId="77777777" w:rsidR="005B2386" w:rsidRPr="005B2386" w:rsidRDefault="005B2386" w:rsidP="005B2386">
      <w:pPr>
        <w:widowControl/>
        <w:autoSpaceDE/>
        <w:autoSpaceDN/>
        <w:jc w:val="both"/>
        <w:rPr>
          <w:rFonts w:ascii="Times New Roman" w:eastAsia="Times New Roman" w:hAnsi="Times New Roman" w:cs="Times New Roman"/>
          <w:sz w:val="24"/>
          <w:szCs w:val="24"/>
        </w:rPr>
      </w:pPr>
      <w:r w:rsidRPr="005B2386">
        <w:rPr>
          <w:rFonts w:ascii="Times New Roman" w:eastAsia="Times New Roman" w:hAnsi="Times New Roman" w:cs="Times New Roman"/>
        </w:rPr>
        <w:t xml:space="preserve">Files containing the brand </w:t>
      </w:r>
      <w:r w:rsidRPr="005B2386">
        <w:rPr>
          <w:rFonts w:ascii="Courier New" w:eastAsia="Times New Roman" w:hAnsi="Courier New" w:cs="Courier New"/>
        </w:rPr>
        <w:t>'</w:t>
      </w:r>
      <w:proofErr w:type="spellStart"/>
      <w:r w:rsidRPr="005B2386">
        <w:rPr>
          <w:rFonts w:ascii="Courier New" w:eastAsia="Times New Roman" w:hAnsi="Courier New" w:cs="Courier New"/>
        </w:rPr>
        <w:t>coen</w:t>
      </w:r>
      <w:proofErr w:type="spellEnd"/>
      <w:r w:rsidRPr="005B2386">
        <w:rPr>
          <w:rFonts w:ascii="Courier New" w:eastAsia="Times New Roman" w:hAnsi="Courier New" w:cs="Courier New"/>
        </w:rPr>
        <w:t>'</w:t>
      </w:r>
      <w:r w:rsidRPr="005B2386">
        <w:rPr>
          <w:rFonts w:ascii="Times New Roman" w:eastAsia="Times New Roman" w:hAnsi="Times New Roman" w:cs="Times New Roman"/>
        </w:rPr>
        <w:t xml:space="preserve"> in the compatible brands array of the </w:t>
      </w:r>
      <w:proofErr w:type="spellStart"/>
      <w:r w:rsidRPr="005B2386">
        <w:rPr>
          <w:rFonts w:ascii="Courier New" w:eastAsia="Times New Roman" w:hAnsi="Courier New" w:cs="Courier New"/>
        </w:rPr>
        <w:t>FileTypeBox</w:t>
      </w:r>
      <w:proofErr w:type="spellEnd"/>
      <w:r w:rsidRPr="005B2386">
        <w:rPr>
          <w:rFonts w:ascii="Courier New" w:eastAsia="Times New Roman" w:hAnsi="Courier New" w:cs="Courier New"/>
        </w:rPr>
        <w:t xml:space="preserve"> </w:t>
      </w:r>
      <w:r w:rsidRPr="005B2386">
        <w:rPr>
          <w:rFonts w:ascii="Times New Roman" w:eastAsia="Times New Roman" w:hAnsi="Times New Roman" w:cs="Times New Roman"/>
        </w:rPr>
        <w:t>shall conform to the constraints defined in this subclause.</w:t>
      </w:r>
    </w:p>
    <w:p w14:paraId="2D2BDF8C" w14:textId="77777777" w:rsidR="005B2386" w:rsidRPr="005B2386" w:rsidRDefault="005B2386" w:rsidP="005B2386">
      <w:pPr>
        <w:widowControl/>
        <w:autoSpaceDE/>
        <w:autoSpaceDN/>
        <w:jc w:val="both"/>
        <w:rPr>
          <w:rFonts w:ascii="Times New Roman" w:eastAsia="Times New Roman" w:hAnsi="Times New Roman" w:cs="Times New Roman"/>
          <w:sz w:val="24"/>
          <w:szCs w:val="24"/>
        </w:rPr>
      </w:pPr>
    </w:p>
    <w:p w14:paraId="072BD9BA" w14:textId="77777777" w:rsidR="005B2386" w:rsidRPr="005B2386" w:rsidRDefault="005B2386" w:rsidP="005B2386">
      <w:pPr>
        <w:widowControl/>
        <w:autoSpaceDE/>
        <w:autoSpaceDN/>
        <w:jc w:val="both"/>
        <w:rPr>
          <w:rFonts w:ascii="Times New Roman" w:eastAsia="Times New Roman" w:hAnsi="Times New Roman" w:cs="Times New Roman"/>
        </w:rPr>
      </w:pPr>
      <w:r w:rsidRPr="005B2386">
        <w:rPr>
          <w:rFonts w:ascii="Times New Roman" w:eastAsia="Times New Roman" w:hAnsi="Times New Roman" w:cs="Times New Roman"/>
        </w:rPr>
        <w:t xml:space="preserve">The following boxes are required in a file under the </w:t>
      </w:r>
      <w:r w:rsidRPr="005B2386">
        <w:rPr>
          <w:rFonts w:ascii="Courier New" w:eastAsia="Times New Roman" w:hAnsi="Courier New" w:cs="Courier New"/>
        </w:rPr>
        <w:t>'</w:t>
      </w:r>
      <w:proofErr w:type="spellStart"/>
      <w:r w:rsidRPr="005B2386">
        <w:rPr>
          <w:rFonts w:ascii="Courier New" w:eastAsia="Times New Roman" w:hAnsi="Courier New" w:cs="Courier New"/>
        </w:rPr>
        <w:t>coen</w:t>
      </w:r>
      <w:proofErr w:type="spellEnd"/>
      <w:r w:rsidRPr="005B2386">
        <w:rPr>
          <w:rFonts w:ascii="Courier New" w:eastAsia="Times New Roman" w:hAnsi="Courier New" w:cs="Courier New"/>
        </w:rPr>
        <w:t>'</w:t>
      </w:r>
      <w:r w:rsidRPr="005B2386">
        <w:rPr>
          <w:rFonts w:ascii="Times New Roman" w:eastAsia="Times New Roman" w:hAnsi="Times New Roman" w:cs="Times New Roman"/>
        </w:rPr>
        <w:t xml:space="preserve"> brand. The Version column in the following table lists the versions of the boxes allowed by this brand. Other versions of the boxes shall not be present. The Flags column in the following table lists the flags that may be present in files of this brand and are required to be supported by the readers of this brand. If other flags of the boxes have been specified, they may be present but are not required to be supported by the readers of this brand.</w:t>
      </w:r>
    </w:p>
    <w:p w14:paraId="384C67B6" w14:textId="77777777" w:rsidR="005B2386" w:rsidRPr="005B2386" w:rsidRDefault="005B2386" w:rsidP="005B2386">
      <w:pPr>
        <w:widowControl/>
        <w:autoSpaceDE/>
        <w:autoSpaceDN/>
        <w:rPr>
          <w:rFonts w:ascii="Times New Roman" w:eastAsia="Times New Roman" w:hAnsi="Times New Roman" w:cs="Times New Roman"/>
        </w:rPr>
      </w:pPr>
    </w:p>
    <w:p w14:paraId="6633769C" w14:textId="77777777" w:rsidR="005B2386" w:rsidRPr="005B2386" w:rsidRDefault="005B2386" w:rsidP="005B2386">
      <w:pPr>
        <w:widowControl/>
        <w:autoSpaceDE/>
        <w:autoSpaceDN/>
        <w:rPr>
          <w:rFonts w:ascii="Times New Roman" w:eastAsia="Times New Roman" w:hAnsi="Times New Roman" w:cs="Times New Roman"/>
        </w:rPr>
      </w:pPr>
      <w:r w:rsidRPr="005B2386">
        <w:rPr>
          <w:rFonts w:ascii="Cambria" w:eastAsia="MS Mincho" w:hAnsi="Cambria" w:cs="Cambria"/>
          <w:color w:val="000000"/>
          <w:sz w:val="20"/>
          <w:szCs w:val="20"/>
        </w:rPr>
        <w:t>NOTE A '-' in the Version and Flags column indicates that the box is a container box or does not support versioning.</w:t>
      </w:r>
    </w:p>
    <w:p w14:paraId="5F5A3DC0" w14:textId="77777777" w:rsidR="005B2386" w:rsidRPr="005B2386" w:rsidRDefault="005B2386" w:rsidP="005B2386">
      <w:pPr>
        <w:widowControl/>
        <w:autoSpaceDE/>
        <w:autoSpaceDN/>
        <w:rPr>
          <w:rFonts w:ascii="Times New Roman" w:eastAsia="Times New Roman" w:hAnsi="Times New Roman" w:cs="Times New Roman"/>
        </w:rPr>
      </w:pPr>
    </w:p>
    <w:tbl>
      <w:tblPr>
        <w:tblStyle w:val="TableGrid"/>
        <w:tblW w:w="9108" w:type="dxa"/>
        <w:tblLayout w:type="fixed"/>
        <w:tblLook w:val="0000" w:firstRow="0" w:lastRow="0" w:firstColumn="0" w:lastColumn="0" w:noHBand="0" w:noVBand="0"/>
      </w:tblPr>
      <w:tblGrid>
        <w:gridCol w:w="828"/>
        <w:gridCol w:w="900"/>
        <w:gridCol w:w="900"/>
        <w:gridCol w:w="900"/>
        <w:gridCol w:w="1620"/>
        <w:gridCol w:w="1260"/>
        <w:gridCol w:w="2700"/>
      </w:tblGrid>
      <w:tr w:rsidR="005B2386" w:rsidRPr="005B2386" w14:paraId="4856BEC8" w14:textId="77777777" w:rsidTr="001E23C4">
        <w:trPr>
          <w:trHeight w:val="103"/>
        </w:trPr>
        <w:tc>
          <w:tcPr>
            <w:tcW w:w="3528" w:type="dxa"/>
            <w:gridSpan w:val="4"/>
          </w:tcPr>
          <w:p w14:paraId="23FFCAFD" w14:textId="77777777" w:rsidR="005B2386" w:rsidRPr="005B2386" w:rsidRDefault="005B2386" w:rsidP="005B2386">
            <w:pPr>
              <w:adjustRightInd w:val="0"/>
              <w:rPr>
                <w:rFonts w:eastAsia="MS Mincho"/>
                <w:b/>
                <w:bCs/>
                <w:color w:val="000000"/>
              </w:rPr>
            </w:pPr>
            <w:r w:rsidRPr="005B2386">
              <w:rPr>
                <w:rFonts w:eastAsia="MS Mincho"/>
                <w:b/>
                <w:bCs/>
                <w:color w:val="000000"/>
              </w:rPr>
              <w:t xml:space="preserve">Hierarchy of boxes </w:t>
            </w:r>
          </w:p>
        </w:tc>
        <w:tc>
          <w:tcPr>
            <w:tcW w:w="1620" w:type="dxa"/>
          </w:tcPr>
          <w:p w14:paraId="271B1664" w14:textId="77777777" w:rsidR="005B2386" w:rsidRPr="005B2386" w:rsidRDefault="005B2386" w:rsidP="005B2386">
            <w:pPr>
              <w:adjustRightInd w:val="0"/>
              <w:rPr>
                <w:rFonts w:eastAsia="MS Mincho"/>
                <w:color w:val="000000"/>
              </w:rPr>
            </w:pPr>
            <w:r w:rsidRPr="005B2386">
              <w:rPr>
                <w:rFonts w:eastAsia="MS Mincho"/>
                <w:b/>
                <w:bCs/>
                <w:color w:val="000000"/>
              </w:rPr>
              <w:t xml:space="preserve">Version </w:t>
            </w:r>
          </w:p>
        </w:tc>
        <w:tc>
          <w:tcPr>
            <w:tcW w:w="1260" w:type="dxa"/>
          </w:tcPr>
          <w:p w14:paraId="5536C2EF" w14:textId="77777777" w:rsidR="005B2386" w:rsidRPr="005B2386" w:rsidRDefault="005B2386" w:rsidP="005B2386">
            <w:pPr>
              <w:adjustRightInd w:val="0"/>
              <w:rPr>
                <w:rFonts w:eastAsia="MS Mincho"/>
                <w:b/>
                <w:bCs/>
                <w:color w:val="000000"/>
              </w:rPr>
            </w:pPr>
            <w:r w:rsidRPr="005B2386">
              <w:rPr>
                <w:rFonts w:eastAsia="MS Mincho"/>
                <w:b/>
                <w:bCs/>
                <w:color w:val="000000"/>
              </w:rPr>
              <w:t>Flags</w:t>
            </w:r>
          </w:p>
        </w:tc>
        <w:tc>
          <w:tcPr>
            <w:tcW w:w="2700" w:type="dxa"/>
          </w:tcPr>
          <w:p w14:paraId="30E1250A" w14:textId="77777777" w:rsidR="005B2386" w:rsidRPr="005B2386" w:rsidRDefault="005B2386" w:rsidP="005B2386">
            <w:pPr>
              <w:adjustRightInd w:val="0"/>
              <w:rPr>
                <w:rFonts w:eastAsia="MS Mincho"/>
                <w:color w:val="000000"/>
              </w:rPr>
            </w:pPr>
            <w:r w:rsidRPr="005B2386">
              <w:rPr>
                <w:rFonts w:eastAsia="MS Mincho"/>
                <w:b/>
                <w:bCs/>
                <w:color w:val="000000"/>
              </w:rPr>
              <w:t xml:space="preserve">Box description </w:t>
            </w:r>
          </w:p>
        </w:tc>
      </w:tr>
      <w:tr w:rsidR="005B2386" w:rsidRPr="005B2386" w14:paraId="5B5EED92" w14:textId="77777777" w:rsidTr="001E23C4">
        <w:trPr>
          <w:trHeight w:val="103"/>
        </w:trPr>
        <w:tc>
          <w:tcPr>
            <w:tcW w:w="828" w:type="dxa"/>
          </w:tcPr>
          <w:p w14:paraId="074B55EF" w14:textId="77777777" w:rsidR="00D3415F" w:rsidRDefault="00D3415F" w:rsidP="005B2386">
            <w:pPr>
              <w:adjustRightInd w:val="0"/>
              <w:rPr>
                <w:rFonts w:ascii="Courier New" w:eastAsia="MS Mincho" w:hAnsi="Courier New" w:cs="Courier New"/>
                <w:color w:val="000000"/>
                <w:lang w:val="fr-FR"/>
              </w:rPr>
            </w:pPr>
            <w:proofErr w:type="spellStart"/>
            <w:proofErr w:type="gramStart"/>
            <w:r w:rsidRPr="005B2386">
              <w:rPr>
                <w:rFonts w:ascii="Courier New" w:eastAsia="MS Mincho" w:hAnsi="Courier New" w:cs="Courier New"/>
                <w:color w:val="000000"/>
                <w:lang w:val="fr-FR"/>
              </w:rPr>
              <w:t>enca</w:t>
            </w:r>
            <w:proofErr w:type="spellEnd"/>
            <w:proofErr w:type="gramEnd"/>
            <w:r w:rsidRPr="005B2386">
              <w:rPr>
                <w:rFonts w:ascii="Courier New" w:eastAsia="MS Mincho" w:hAnsi="Courier New" w:cs="Courier New"/>
                <w:color w:val="000000"/>
                <w:lang w:val="fr-FR"/>
              </w:rPr>
              <w:t xml:space="preserve"> </w:t>
            </w:r>
          </w:p>
          <w:p w14:paraId="6938B426" w14:textId="40188DBB" w:rsidR="002926DE" w:rsidRDefault="002926DE" w:rsidP="005B2386">
            <w:pPr>
              <w:adjustRightInd w:val="0"/>
              <w:rPr>
                <w:rFonts w:ascii="Courier New" w:eastAsia="MS Mincho" w:hAnsi="Courier New" w:cs="Courier New"/>
                <w:color w:val="000000"/>
                <w:lang w:val="fr-FR"/>
              </w:rPr>
            </w:pPr>
            <w:proofErr w:type="spellStart"/>
            <w:proofErr w:type="gramStart"/>
            <w:r w:rsidRPr="005B2386">
              <w:rPr>
                <w:rFonts w:ascii="Courier New" w:eastAsia="MS Mincho" w:hAnsi="Courier New" w:cs="Courier New"/>
                <w:color w:val="000000"/>
                <w:lang w:val="fr-FR"/>
              </w:rPr>
              <w:t>encf</w:t>
            </w:r>
            <w:proofErr w:type="spellEnd"/>
            <w:proofErr w:type="gramEnd"/>
          </w:p>
          <w:p w14:paraId="62E23A79" w14:textId="2E321D08" w:rsidR="002926DE" w:rsidRPr="0043293E" w:rsidRDefault="002926DE" w:rsidP="002926DE">
            <w:pPr>
              <w:adjustRightInd w:val="0"/>
              <w:rPr>
                <w:rFonts w:ascii="Courier New" w:eastAsia="MS Mincho" w:hAnsi="Courier New" w:cs="Courier New"/>
                <w:color w:val="000000"/>
                <w:lang w:val="fr-FR"/>
              </w:rPr>
            </w:pPr>
            <w:proofErr w:type="spellStart"/>
            <w:proofErr w:type="gramStart"/>
            <w:r w:rsidRPr="0043293E">
              <w:rPr>
                <w:rFonts w:ascii="Courier New" w:eastAsia="MS Mincho" w:hAnsi="Courier New" w:cs="Courier New"/>
                <w:color w:val="000000"/>
                <w:lang w:val="fr-FR"/>
              </w:rPr>
              <w:t>encm</w:t>
            </w:r>
            <w:proofErr w:type="spellEnd"/>
            <w:proofErr w:type="gramEnd"/>
          </w:p>
          <w:p w14:paraId="5390881C" w14:textId="6AC26998" w:rsidR="002926DE" w:rsidRPr="0043293E" w:rsidRDefault="002926DE" w:rsidP="002926DE">
            <w:pPr>
              <w:adjustRightInd w:val="0"/>
              <w:rPr>
                <w:rFonts w:ascii="Courier New" w:eastAsia="MS Mincho" w:hAnsi="Courier New" w:cs="Courier New"/>
                <w:color w:val="000000"/>
                <w:lang w:val="fr-FR"/>
              </w:rPr>
            </w:pPr>
            <w:proofErr w:type="spellStart"/>
            <w:proofErr w:type="gramStart"/>
            <w:r w:rsidRPr="0043293E">
              <w:rPr>
                <w:rFonts w:ascii="Courier New" w:eastAsia="MS Mincho" w:hAnsi="Courier New" w:cs="Courier New"/>
                <w:color w:val="000000"/>
                <w:lang w:val="fr-FR"/>
              </w:rPr>
              <w:t>encp</w:t>
            </w:r>
            <w:proofErr w:type="spellEnd"/>
            <w:proofErr w:type="gramEnd"/>
          </w:p>
          <w:p w14:paraId="380644FA" w14:textId="77777777" w:rsidR="002926DE" w:rsidRPr="005B2386" w:rsidRDefault="002926DE" w:rsidP="002926DE">
            <w:pPr>
              <w:adjustRightInd w:val="0"/>
              <w:rPr>
                <w:rFonts w:ascii="Courier New" w:eastAsia="MS Mincho" w:hAnsi="Courier New" w:cs="Courier New"/>
                <w:color w:val="000000"/>
                <w:lang w:val="fr-FR"/>
              </w:rPr>
            </w:pPr>
            <w:proofErr w:type="spellStart"/>
            <w:proofErr w:type="gramStart"/>
            <w:r w:rsidRPr="005B2386">
              <w:rPr>
                <w:rFonts w:ascii="Courier New" w:eastAsia="MS Mincho" w:hAnsi="Courier New" w:cs="Courier New"/>
                <w:color w:val="000000"/>
                <w:lang w:val="fr-FR"/>
              </w:rPr>
              <w:t>encs</w:t>
            </w:r>
            <w:proofErr w:type="spellEnd"/>
            <w:proofErr w:type="gramEnd"/>
          </w:p>
          <w:p w14:paraId="090215EE" w14:textId="3DFA81C2" w:rsidR="002926DE" w:rsidRDefault="002926DE" w:rsidP="005B2386">
            <w:pPr>
              <w:adjustRightInd w:val="0"/>
              <w:rPr>
                <w:rFonts w:ascii="Courier New" w:eastAsia="MS Mincho" w:hAnsi="Courier New" w:cs="Courier New"/>
                <w:color w:val="000000"/>
                <w:lang w:val="fr-FR"/>
              </w:rPr>
            </w:pPr>
            <w:proofErr w:type="spellStart"/>
            <w:proofErr w:type="gramStart"/>
            <w:r w:rsidRPr="005B2386">
              <w:rPr>
                <w:rFonts w:ascii="Courier New" w:eastAsia="MS Mincho" w:hAnsi="Courier New" w:cs="Courier New"/>
                <w:color w:val="000000"/>
                <w:lang w:val="fr-FR"/>
              </w:rPr>
              <w:t>enct</w:t>
            </w:r>
            <w:proofErr w:type="spellEnd"/>
            <w:proofErr w:type="gramEnd"/>
          </w:p>
          <w:p w14:paraId="42E1E9CE" w14:textId="30EEFBC8" w:rsidR="005B2386" w:rsidRPr="005B2386" w:rsidRDefault="002926DE" w:rsidP="005B2386">
            <w:pPr>
              <w:adjustRightInd w:val="0"/>
              <w:rPr>
                <w:rFonts w:ascii="Courier New" w:eastAsia="MS Mincho" w:hAnsi="Courier New" w:cs="Courier New"/>
                <w:color w:val="000000"/>
                <w:lang w:val="fr-FR"/>
              </w:rPr>
            </w:pPr>
            <w:proofErr w:type="spellStart"/>
            <w:proofErr w:type="gramStart"/>
            <w:r w:rsidRPr="005B2386">
              <w:rPr>
                <w:rFonts w:ascii="Courier New" w:eastAsia="MS Mincho" w:hAnsi="Courier New" w:cs="Courier New"/>
                <w:color w:val="000000"/>
                <w:lang w:val="fr-FR"/>
              </w:rPr>
              <w:t>encu</w:t>
            </w:r>
            <w:proofErr w:type="spellEnd"/>
            <w:proofErr w:type="gramEnd"/>
            <w:r w:rsidRPr="005B2386">
              <w:rPr>
                <w:rFonts w:ascii="Courier New" w:eastAsia="MS Mincho" w:hAnsi="Courier New" w:cs="Courier New"/>
                <w:color w:val="000000"/>
                <w:lang w:val="fr-FR"/>
              </w:rPr>
              <w:t xml:space="preserve"> </w:t>
            </w:r>
            <w:proofErr w:type="spellStart"/>
            <w:r w:rsidR="005B2386" w:rsidRPr="005B2386">
              <w:rPr>
                <w:rFonts w:ascii="Courier New" w:eastAsia="MS Mincho" w:hAnsi="Courier New" w:cs="Courier New"/>
                <w:color w:val="000000"/>
                <w:lang w:val="fr-FR"/>
              </w:rPr>
              <w:t>encv</w:t>
            </w:r>
            <w:proofErr w:type="spellEnd"/>
          </w:p>
          <w:p w14:paraId="34521013" w14:textId="737F255D" w:rsidR="005B2386" w:rsidRPr="0043293E" w:rsidRDefault="005B2386" w:rsidP="005B2386">
            <w:pPr>
              <w:adjustRightInd w:val="0"/>
              <w:rPr>
                <w:rFonts w:ascii="Courier New" w:eastAsia="MS Mincho" w:hAnsi="Courier New" w:cs="Courier New"/>
                <w:color w:val="000000"/>
                <w:lang w:val="fr-FR"/>
              </w:rPr>
            </w:pPr>
            <w:proofErr w:type="gramStart"/>
            <w:r w:rsidRPr="0043293E">
              <w:rPr>
                <w:rFonts w:ascii="Courier New" w:eastAsia="MS Mincho" w:hAnsi="Courier New" w:cs="Courier New"/>
                <w:color w:val="000000"/>
                <w:lang w:val="fr-FR"/>
              </w:rPr>
              <w:t>enc</w:t>
            </w:r>
            <w:proofErr w:type="gramEnd"/>
            <w:r w:rsidRPr="0043293E">
              <w:rPr>
                <w:rFonts w:ascii="Courier New" w:eastAsia="MS Mincho" w:hAnsi="Courier New" w:cs="Courier New"/>
                <w:color w:val="000000"/>
                <w:lang w:val="fr-FR"/>
              </w:rPr>
              <w:t>3</w:t>
            </w:r>
          </w:p>
        </w:tc>
        <w:tc>
          <w:tcPr>
            <w:tcW w:w="900" w:type="dxa"/>
          </w:tcPr>
          <w:p w14:paraId="4B3F831E" w14:textId="77777777" w:rsidR="005B2386" w:rsidRPr="0043293E" w:rsidRDefault="005B2386" w:rsidP="005B2386">
            <w:pPr>
              <w:adjustRightInd w:val="0"/>
              <w:rPr>
                <w:rFonts w:ascii="Courier New" w:eastAsia="MS Mincho" w:hAnsi="Courier New" w:cs="Courier New"/>
                <w:color w:val="000000"/>
                <w:lang w:val="fr-FR"/>
              </w:rPr>
            </w:pPr>
          </w:p>
        </w:tc>
        <w:tc>
          <w:tcPr>
            <w:tcW w:w="900" w:type="dxa"/>
          </w:tcPr>
          <w:p w14:paraId="5E95E40C" w14:textId="77777777" w:rsidR="005B2386" w:rsidRPr="0043293E" w:rsidRDefault="005B2386" w:rsidP="005B2386">
            <w:pPr>
              <w:adjustRightInd w:val="0"/>
              <w:rPr>
                <w:rFonts w:eastAsia="MS Mincho"/>
                <w:color w:val="000000"/>
                <w:lang w:val="fr-FR"/>
              </w:rPr>
            </w:pPr>
          </w:p>
        </w:tc>
        <w:tc>
          <w:tcPr>
            <w:tcW w:w="900" w:type="dxa"/>
          </w:tcPr>
          <w:p w14:paraId="375A8B82" w14:textId="77777777" w:rsidR="005B2386" w:rsidRPr="0043293E" w:rsidRDefault="005B2386" w:rsidP="005B2386">
            <w:pPr>
              <w:adjustRightInd w:val="0"/>
              <w:rPr>
                <w:rFonts w:eastAsia="MS Mincho"/>
                <w:color w:val="000000"/>
                <w:lang w:val="fr-FR"/>
              </w:rPr>
            </w:pPr>
          </w:p>
        </w:tc>
        <w:tc>
          <w:tcPr>
            <w:tcW w:w="1620" w:type="dxa"/>
          </w:tcPr>
          <w:p w14:paraId="27A6CA54" w14:textId="77777777" w:rsidR="005B2386" w:rsidRPr="005B2386" w:rsidRDefault="005B2386" w:rsidP="005B2386">
            <w:pPr>
              <w:adjustRightInd w:val="0"/>
              <w:rPr>
                <w:rFonts w:eastAsia="MS Mincho"/>
                <w:color w:val="000000"/>
              </w:rPr>
            </w:pPr>
            <w:r w:rsidRPr="005B2386">
              <w:rPr>
                <w:rFonts w:eastAsia="MS Mincho"/>
                <w:color w:val="000000"/>
              </w:rPr>
              <w:t>-</w:t>
            </w:r>
          </w:p>
        </w:tc>
        <w:tc>
          <w:tcPr>
            <w:tcW w:w="1260" w:type="dxa"/>
          </w:tcPr>
          <w:p w14:paraId="44ACB2A9" w14:textId="77777777" w:rsidR="005B2386" w:rsidRPr="005B2386" w:rsidRDefault="005B2386" w:rsidP="005B2386">
            <w:pPr>
              <w:adjustRightInd w:val="0"/>
              <w:rPr>
                <w:rFonts w:eastAsia="MS Mincho"/>
                <w:color w:val="000000"/>
              </w:rPr>
            </w:pPr>
            <w:r w:rsidRPr="005B2386">
              <w:rPr>
                <w:rFonts w:eastAsia="MS Mincho"/>
                <w:color w:val="000000"/>
              </w:rPr>
              <w:t>-</w:t>
            </w:r>
          </w:p>
        </w:tc>
        <w:tc>
          <w:tcPr>
            <w:tcW w:w="2700" w:type="dxa"/>
          </w:tcPr>
          <w:p w14:paraId="304ED570" w14:textId="77777777" w:rsidR="005B2386" w:rsidRPr="005B2386" w:rsidRDefault="005B2386" w:rsidP="005B2386">
            <w:pPr>
              <w:rPr>
                <w:rFonts w:ascii="Times New Roman" w:eastAsia="Times New Roman" w:hAnsi="Times New Roman" w:cs="Times New Roman"/>
              </w:rPr>
            </w:pPr>
            <w:r w:rsidRPr="005B2386">
              <w:rPr>
                <w:rFonts w:ascii="Times New Roman" w:eastAsia="Times New Roman" w:hAnsi="Times New Roman" w:cs="Times New Roman"/>
              </w:rPr>
              <w:t>Protected Sample Entry. At least one of these entry needs to be present.</w:t>
            </w:r>
          </w:p>
        </w:tc>
      </w:tr>
      <w:tr w:rsidR="005B2386" w:rsidRPr="005B2386" w14:paraId="4061E190" w14:textId="77777777" w:rsidTr="001E23C4">
        <w:trPr>
          <w:trHeight w:val="103"/>
        </w:trPr>
        <w:tc>
          <w:tcPr>
            <w:tcW w:w="828" w:type="dxa"/>
          </w:tcPr>
          <w:p w14:paraId="63CCE99B"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472ACAE8" w14:textId="77777777" w:rsidR="005B2386" w:rsidRPr="005B2386" w:rsidRDefault="005B2386" w:rsidP="005B2386">
            <w:pPr>
              <w:adjustRightInd w:val="0"/>
              <w:rPr>
                <w:rFonts w:ascii="Courier New" w:eastAsia="MS Mincho" w:hAnsi="Courier New" w:cs="Courier New"/>
                <w:color w:val="000000"/>
              </w:rPr>
            </w:pPr>
            <w:proofErr w:type="spellStart"/>
            <w:r w:rsidRPr="005B2386">
              <w:rPr>
                <w:rFonts w:ascii="Courier New" w:eastAsia="MS Mincho" w:hAnsi="Courier New" w:cs="Courier New"/>
                <w:color w:val="000000"/>
              </w:rPr>
              <w:t>sinf</w:t>
            </w:r>
            <w:proofErr w:type="spellEnd"/>
            <w:r w:rsidRPr="005B2386">
              <w:rPr>
                <w:rFonts w:ascii="Courier New" w:eastAsia="MS Mincho" w:hAnsi="Courier New" w:cs="Courier New"/>
                <w:color w:val="000000"/>
              </w:rPr>
              <w:t xml:space="preserve"> </w:t>
            </w:r>
          </w:p>
        </w:tc>
        <w:tc>
          <w:tcPr>
            <w:tcW w:w="900" w:type="dxa"/>
          </w:tcPr>
          <w:p w14:paraId="4FB6F9D3" w14:textId="77777777" w:rsidR="005B2386" w:rsidRPr="005B2386" w:rsidRDefault="005B2386" w:rsidP="005B2386">
            <w:pPr>
              <w:adjustRightInd w:val="0"/>
              <w:rPr>
                <w:rFonts w:eastAsia="MS Mincho"/>
                <w:color w:val="000000"/>
              </w:rPr>
            </w:pPr>
          </w:p>
        </w:tc>
        <w:tc>
          <w:tcPr>
            <w:tcW w:w="900" w:type="dxa"/>
          </w:tcPr>
          <w:p w14:paraId="399B01CC" w14:textId="77777777" w:rsidR="005B2386" w:rsidRPr="005B2386" w:rsidRDefault="005B2386" w:rsidP="005B2386">
            <w:pPr>
              <w:adjustRightInd w:val="0"/>
              <w:rPr>
                <w:rFonts w:eastAsia="MS Mincho"/>
                <w:color w:val="000000"/>
              </w:rPr>
            </w:pPr>
          </w:p>
        </w:tc>
        <w:tc>
          <w:tcPr>
            <w:tcW w:w="1620" w:type="dxa"/>
          </w:tcPr>
          <w:p w14:paraId="0AA0C967" w14:textId="77777777" w:rsidR="005B2386" w:rsidRPr="005B2386" w:rsidRDefault="005B2386" w:rsidP="005B2386">
            <w:pPr>
              <w:adjustRightInd w:val="0"/>
              <w:rPr>
                <w:rFonts w:eastAsia="MS Mincho"/>
                <w:color w:val="000000"/>
              </w:rPr>
            </w:pPr>
            <w:r w:rsidRPr="005B2386">
              <w:rPr>
                <w:rFonts w:eastAsia="MS Mincho"/>
                <w:color w:val="000000"/>
              </w:rPr>
              <w:t xml:space="preserve">- </w:t>
            </w:r>
          </w:p>
        </w:tc>
        <w:tc>
          <w:tcPr>
            <w:tcW w:w="1260" w:type="dxa"/>
          </w:tcPr>
          <w:p w14:paraId="555B232C" w14:textId="77777777" w:rsidR="005B2386" w:rsidRPr="005B2386" w:rsidRDefault="005B2386" w:rsidP="005B2386">
            <w:pPr>
              <w:adjustRightInd w:val="0"/>
              <w:rPr>
                <w:rFonts w:eastAsia="MS Mincho"/>
                <w:color w:val="000000"/>
              </w:rPr>
            </w:pPr>
            <w:r w:rsidRPr="005B2386">
              <w:rPr>
                <w:rFonts w:eastAsia="MS Mincho"/>
                <w:color w:val="000000"/>
              </w:rPr>
              <w:t>-</w:t>
            </w:r>
          </w:p>
        </w:tc>
        <w:tc>
          <w:tcPr>
            <w:tcW w:w="2700" w:type="dxa"/>
          </w:tcPr>
          <w:p w14:paraId="24613603" w14:textId="77777777" w:rsidR="005B2386" w:rsidRPr="005B2386" w:rsidRDefault="005B2386" w:rsidP="005B2386">
            <w:pPr>
              <w:adjustRightInd w:val="0"/>
              <w:rPr>
                <w:rFonts w:eastAsia="MS Mincho"/>
                <w:color w:val="000000"/>
              </w:rPr>
            </w:pPr>
          </w:p>
        </w:tc>
      </w:tr>
      <w:tr w:rsidR="005B2386" w:rsidRPr="005B2386" w14:paraId="11808945" w14:textId="77777777" w:rsidTr="001E23C4">
        <w:trPr>
          <w:trHeight w:val="103"/>
        </w:trPr>
        <w:tc>
          <w:tcPr>
            <w:tcW w:w="828" w:type="dxa"/>
          </w:tcPr>
          <w:p w14:paraId="06172E4D"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42580369"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458798E7" w14:textId="77777777" w:rsidR="005B2386" w:rsidRPr="005B2386" w:rsidRDefault="005B2386" w:rsidP="005B2386">
            <w:pPr>
              <w:adjustRightInd w:val="0"/>
              <w:rPr>
                <w:rFonts w:eastAsia="MS Mincho"/>
                <w:color w:val="000000"/>
              </w:rPr>
            </w:pPr>
            <w:proofErr w:type="spellStart"/>
            <w:r w:rsidRPr="005B2386">
              <w:rPr>
                <w:rFonts w:ascii="Courier New" w:eastAsia="MS Mincho" w:hAnsi="Courier New" w:cs="Courier New"/>
                <w:color w:val="000000"/>
              </w:rPr>
              <w:t>frma</w:t>
            </w:r>
            <w:proofErr w:type="spellEnd"/>
          </w:p>
        </w:tc>
        <w:tc>
          <w:tcPr>
            <w:tcW w:w="900" w:type="dxa"/>
          </w:tcPr>
          <w:p w14:paraId="7E01B3E0" w14:textId="77777777" w:rsidR="005B2386" w:rsidRPr="005B2386" w:rsidRDefault="005B2386" w:rsidP="005B2386">
            <w:pPr>
              <w:adjustRightInd w:val="0"/>
              <w:rPr>
                <w:rFonts w:eastAsia="MS Mincho"/>
                <w:color w:val="000000"/>
              </w:rPr>
            </w:pPr>
          </w:p>
        </w:tc>
        <w:tc>
          <w:tcPr>
            <w:tcW w:w="1620" w:type="dxa"/>
          </w:tcPr>
          <w:p w14:paraId="225E900A" w14:textId="77777777" w:rsidR="005B2386" w:rsidRPr="005B2386" w:rsidRDefault="005B2386" w:rsidP="005B2386">
            <w:pPr>
              <w:adjustRightInd w:val="0"/>
              <w:rPr>
                <w:rFonts w:eastAsia="MS Mincho"/>
                <w:color w:val="000000"/>
              </w:rPr>
            </w:pPr>
            <w:r w:rsidRPr="005B2386">
              <w:rPr>
                <w:rFonts w:eastAsia="MS Mincho"/>
                <w:color w:val="000000"/>
              </w:rPr>
              <w:t>-</w:t>
            </w:r>
          </w:p>
        </w:tc>
        <w:tc>
          <w:tcPr>
            <w:tcW w:w="1260" w:type="dxa"/>
          </w:tcPr>
          <w:p w14:paraId="20C88642" w14:textId="77777777" w:rsidR="005B2386" w:rsidRPr="005B2386" w:rsidRDefault="005B2386" w:rsidP="005B2386">
            <w:pPr>
              <w:adjustRightInd w:val="0"/>
              <w:rPr>
                <w:rFonts w:eastAsia="MS Mincho"/>
                <w:color w:val="000000"/>
              </w:rPr>
            </w:pPr>
            <w:r w:rsidRPr="005B2386">
              <w:rPr>
                <w:rFonts w:eastAsia="MS Mincho"/>
                <w:color w:val="000000"/>
              </w:rPr>
              <w:t>-</w:t>
            </w:r>
          </w:p>
        </w:tc>
        <w:tc>
          <w:tcPr>
            <w:tcW w:w="2700" w:type="dxa"/>
          </w:tcPr>
          <w:p w14:paraId="47D35569" w14:textId="77777777" w:rsidR="005B2386" w:rsidRPr="005B2386" w:rsidRDefault="005B2386" w:rsidP="005B2386">
            <w:pPr>
              <w:adjustRightInd w:val="0"/>
              <w:rPr>
                <w:rFonts w:eastAsia="MS Mincho"/>
                <w:color w:val="000000"/>
              </w:rPr>
            </w:pPr>
          </w:p>
        </w:tc>
      </w:tr>
      <w:tr w:rsidR="005B2386" w:rsidRPr="005B2386" w14:paraId="6E613F94" w14:textId="77777777" w:rsidTr="001E23C4">
        <w:trPr>
          <w:trHeight w:val="104"/>
        </w:trPr>
        <w:tc>
          <w:tcPr>
            <w:tcW w:w="828" w:type="dxa"/>
          </w:tcPr>
          <w:p w14:paraId="0B1ED3AB"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38AAF20E"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1114E000" w14:textId="77777777" w:rsidR="005B2386" w:rsidRPr="005B2386" w:rsidRDefault="005B2386" w:rsidP="005B2386">
            <w:pPr>
              <w:adjustRightInd w:val="0"/>
              <w:rPr>
                <w:rFonts w:eastAsia="MS Mincho"/>
                <w:color w:val="000000"/>
              </w:rPr>
            </w:pPr>
            <w:proofErr w:type="spellStart"/>
            <w:r w:rsidRPr="005B2386">
              <w:rPr>
                <w:rFonts w:ascii="Courier New" w:eastAsia="MS Mincho" w:hAnsi="Courier New" w:cs="Courier New"/>
                <w:color w:val="000000"/>
              </w:rPr>
              <w:t>schm</w:t>
            </w:r>
            <w:proofErr w:type="spellEnd"/>
          </w:p>
        </w:tc>
        <w:tc>
          <w:tcPr>
            <w:tcW w:w="900" w:type="dxa"/>
          </w:tcPr>
          <w:p w14:paraId="68E21C77" w14:textId="77777777" w:rsidR="005B2386" w:rsidRPr="005B2386" w:rsidRDefault="005B2386" w:rsidP="005B2386">
            <w:pPr>
              <w:adjustRightInd w:val="0"/>
              <w:rPr>
                <w:rFonts w:eastAsia="MS Mincho"/>
                <w:color w:val="000000"/>
              </w:rPr>
            </w:pPr>
          </w:p>
        </w:tc>
        <w:tc>
          <w:tcPr>
            <w:tcW w:w="1620" w:type="dxa"/>
          </w:tcPr>
          <w:p w14:paraId="456AF179" w14:textId="77777777" w:rsidR="005B2386" w:rsidRPr="005B2386" w:rsidRDefault="005B2386" w:rsidP="005B2386">
            <w:pPr>
              <w:adjustRightInd w:val="0"/>
              <w:rPr>
                <w:rFonts w:eastAsia="MS Mincho"/>
                <w:color w:val="000000"/>
              </w:rPr>
            </w:pPr>
            <w:r w:rsidRPr="005B2386">
              <w:rPr>
                <w:rFonts w:eastAsia="MS Mincho"/>
                <w:color w:val="000000"/>
              </w:rPr>
              <w:t xml:space="preserve">0 </w:t>
            </w:r>
          </w:p>
        </w:tc>
        <w:tc>
          <w:tcPr>
            <w:tcW w:w="1260" w:type="dxa"/>
          </w:tcPr>
          <w:p w14:paraId="32BE8C8B" w14:textId="77777777" w:rsidR="005B2386" w:rsidRPr="005B2386" w:rsidRDefault="005B2386" w:rsidP="005B2386">
            <w:pPr>
              <w:adjustRightInd w:val="0"/>
              <w:rPr>
                <w:rFonts w:eastAsia="MS Mincho"/>
                <w:color w:val="000000"/>
              </w:rPr>
            </w:pPr>
            <w:r w:rsidRPr="005B2386">
              <w:rPr>
                <w:rFonts w:eastAsia="MS Mincho"/>
                <w:color w:val="000000"/>
              </w:rPr>
              <w:t>0x000001</w:t>
            </w:r>
          </w:p>
        </w:tc>
        <w:tc>
          <w:tcPr>
            <w:tcW w:w="2700" w:type="dxa"/>
          </w:tcPr>
          <w:p w14:paraId="53228550" w14:textId="77777777" w:rsidR="005B2386" w:rsidRPr="005B2386" w:rsidRDefault="005B2386" w:rsidP="005B2386">
            <w:pPr>
              <w:adjustRightInd w:val="0"/>
              <w:rPr>
                <w:rFonts w:eastAsia="MS Mincho"/>
                <w:color w:val="000000"/>
              </w:rPr>
            </w:pPr>
          </w:p>
        </w:tc>
      </w:tr>
      <w:tr w:rsidR="005B2386" w:rsidRPr="005B2386" w14:paraId="33F3ED20" w14:textId="77777777" w:rsidTr="001E23C4">
        <w:trPr>
          <w:trHeight w:val="230"/>
        </w:trPr>
        <w:tc>
          <w:tcPr>
            <w:tcW w:w="828" w:type="dxa"/>
          </w:tcPr>
          <w:p w14:paraId="23D0F1BA"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21D621D9"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2EDD3AEE" w14:textId="77777777" w:rsidR="005B2386" w:rsidRPr="005B2386" w:rsidRDefault="005B2386" w:rsidP="005B2386">
            <w:pPr>
              <w:adjustRightInd w:val="0"/>
              <w:rPr>
                <w:rFonts w:eastAsia="MS Mincho"/>
                <w:color w:val="000000"/>
              </w:rPr>
            </w:pPr>
            <w:proofErr w:type="spellStart"/>
            <w:r w:rsidRPr="005B2386">
              <w:rPr>
                <w:rFonts w:ascii="Courier New" w:eastAsia="MS Mincho" w:hAnsi="Courier New" w:cs="Courier New"/>
                <w:color w:val="000000"/>
              </w:rPr>
              <w:t>schi</w:t>
            </w:r>
            <w:proofErr w:type="spellEnd"/>
          </w:p>
        </w:tc>
        <w:tc>
          <w:tcPr>
            <w:tcW w:w="900" w:type="dxa"/>
          </w:tcPr>
          <w:p w14:paraId="782A7FAB" w14:textId="77777777" w:rsidR="005B2386" w:rsidRPr="005B2386" w:rsidRDefault="005B2386" w:rsidP="005B2386">
            <w:pPr>
              <w:adjustRightInd w:val="0"/>
              <w:rPr>
                <w:rFonts w:eastAsia="MS Mincho"/>
                <w:color w:val="000000"/>
              </w:rPr>
            </w:pPr>
          </w:p>
        </w:tc>
        <w:tc>
          <w:tcPr>
            <w:tcW w:w="1620" w:type="dxa"/>
          </w:tcPr>
          <w:p w14:paraId="1170C0B4" w14:textId="77777777" w:rsidR="005B2386" w:rsidRPr="005B2386" w:rsidRDefault="005B2386" w:rsidP="005B2386">
            <w:pPr>
              <w:adjustRightInd w:val="0"/>
              <w:rPr>
                <w:rFonts w:eastAsia="MS Mincho"/>
                <w:color w:val="000000"/>
              </w:rPr>
            </w:pPr>
            <w:r w:rsidRPr="005B2386">
              <w:rPr>
                <w:rFonts w:eastAsia="MS Mincho"/>
                <w:color w:val="000000"/>
              </w:rPr>
              <w:t>-</w:t>
            </w:r>
          </w:p>
        </w:tc>
        <w:tc>
          <w:tcPr>
            <w:tcW w:w="1260" w:type="dxa"/>
          </w:tcPr>
          <w:p w14:paraId="2D9D7D5A" w14:textId="77777777" w:rsidR="005B2386" w:rsidRPr="005B2386" w:rsidRDefault="005B2386" w:rsidP="005B2386">
            <w:pPr>
              <w:adjustRightInd w:val="0"/>
              <w:rPr>
                <w:rFonts w:eastAsia="MS Mincho"/>
                <w:color w:val="000000"/>
              </w:rPr>
            </w:pPr>
            <w:r w:rsidRPr="005B2386">
              <w:rPr>
                <w:rFonts w:eastAsia="MS Mincho"/>
                <w:color w:val="000000"/>
              </w:rPr>
              <w:t>-</w:t>
            </w:r>
          </w:p>
        </w:tc>
        <w:tc>
          <w:tcPr>
            <w:tcW w:w="2700" w:type="dxa"/>
          </w:tcPr>
          <w:p w14:paraId="0DDEB5DF" w14:textId="77777777" w:rsidR="005B2386" w:rsidRPr="005B2386" w:rsidRDefault="005B2386" w:rsidP="005B2386">
            <w:pPr>
              <w:adjustRightInd w:val="0"/>
              <w:rPr>
                <w:rFonts w:eastAsia="MS Mincho"/>
                <w:color w:val="000000"/>
              </w:rPr>
            </w:pPr>
          </w:p>
        </w:tc>
      </w:tr>
      <w:tr w:rsidR="005B2386" w:rsidRPr="005B2386" w14:paraId="067C293F" w14:textId="77777777" w:rsidTr="001E23C4">
        <w:trPr>
          <w:trHeight w:val="103"/>
        </w:trPr>
        <w:tc>
          <w:tcPr>
            <w:tcW w:w="828" w:type="dxa"/>
          </w:tcPr>
          <w:p w14:paraId="2FDCB88C"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41A0971F"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48D245F2" w14:textId="77777777" w:rsidR="005B2386" w:rsidRPr="005B2386" w:rsidRDefault="005B2386" w:rsidP="005B2386">
            <w:pPr>
              <w:adjustRightInd w:val="0"/>
              <w:rPr>
                <w:rFonts w:eastAsia="MS Mincho"/>
                <w:color w:val="000000"/>
              </w:rPr>
            </w:pPr>
          </w:p>
        </w:tc>
        <w:tc>
          <w:tcPr>
            <w:tcW w:w="900" w:type="dxa"/>
          </w:tcPr>
          <w:p w14:paraId="45D22BE8" w14:textId="77777777" w:rsidR="005B2386" w:rsidRPr="005B2386" w:rsidRDefault="005B2386" w:rsidP="005B2386">
            <w:pPr>
              <w:adjustRightInd w:val="0"/>
              <w:rPr>
                <w:rFonts w:eastAsia="MS Mincho"/>
                <w:color w:val="000000"/>
              </w:rPr>
            </w:pPr>
            <w:proofErr w:type="spellStart"/>
            <w:r w:rsidRPr="005B2386">
              <w:rPr>
                <w:rFonts w:ascii="Courier New" w:eastAsia="MS Mincho" w:hAnsi="Courier New" w:cs="Courier New"/>
                <w:color w:val="000000"/>
              </w:rPr>
              <w:t>tenc</w:t>
            </w:r>
            <w:proofErr w:type="spellEnd"/>
          </w:p>
        </w:tc>
        <w:tc>
          <w:tcPr>
            <w:tcW w:w="1620" w:type="dxa"/>
          </w:tcPr>
          <w:p w14:paraId="2AEB38B3" w14:textId="77777777" w:rsidR="005B2386" w:rsidRPr="005B2386" w:rsidRDefault="005B2386" w:rsidP="005B2386">
            <w:pPr>
              <w:adjustRightInd w:val="0"/>
              <w:rPr>
                <w:rFonts w:eastAsia="MS Mincho"/>
                <w:color w:val="000000"/>
              </w:rPr>
            </w:pPr>
            <w:r w:rsidRPr="005B2386">
              <w:rPr>
                <w:rFonts w:eastAsia="MS Mincho"/>
                <w:color w:val="000000"/>
              </w:rPr>
              <w:t>0,1</w:t>
            </w:r>
          </w:p>
        </w:tc>
        <w:tc>
          <w:tcPr>
            <w:tcW w:w="1260" w:type="dxa"/>
          </w:tcPr>
          <w:p w14:paraId="1CEB0791" w14:textId="76F86ABA" w:rsidR="005B2386" w:rsidRPr="005B2386" w:rsidRDefault="002926DE" w:rsidP="005B2386">
            <w:pPr>
              <w:adjustRightInd w:val="0"/>
              <w:rPr>
                <w:rFonts w:eastAsia="MS Mincho"/>
                <w:color w:val="000000"/>
              </w:rPr>
            </w:pPr>
            <w:r>
              <w:rPr>
                <w:rFonts w:eastAsia="MS Mincho"/>
                <w:color w:val="000000"/>
              </w:rPr>
              <w:t>Defined flags</w:t>
            </w:r>
          </w:p>
        </w:tc>
        <w:tc>
          <w:tcPr>
            <w:tcW w:w="2700" w:type="dxa"/>
          </w:tcPr>
          <w:p w14:paraId="7F8E05A9" w14:textId="77777777" w:rsidR="005B2386" w:rsidRPr="005B2386" w:rsidRDefault="005B2386" w:rsidP="005B2386">
            <w:pPr>
              <w:adjustRightInd w:val="0"/>
              <w:rPr>
                <w:rFonts w:eastAsia="MS Mincho"/>
                <w:color w:val="000000"/>
              </w:rPr>
            </w:pPr>
          </w:p>
        </w:tc>
      </w:tr>
    </w:tbl>
    <w:p w14:paraId="64470B4F" w14:textId="77777777" w:rsidR="005B2386" w:rsidRPr="005B2386" w:rsidRDefault="005B2386" w:rsidP="005B2386">
      <w:pPr>
        <w:widowControl/>
        <w:autoSpaceDE/>
        <w:autoSpaceDN/>
        <w:rPr>
          <w:rFonts w:ascii="Times New Roman" w:eastAsia="Times New Roman" w:hAnsi="Times New Roman" w:cs="Times New Roman"/>
          <w:sz w:val="24"/>
          <w:szCs w:val="24"/>
        </w:rPr>
      </w:pPr>
    </w:p>
    <w:p w14:paraId="1489C319" w14:textId="77777777" w:rsidR="005B2386" w:rsidRPr="005B2386" w:rsidRDefault="005B2386" w:rsidP="005B2386">
      <w:pPr>
        <w:widowControl/>
        <w:numPr>
          <w:ilvl w:val="1"/>
          <w:numId w:val="6"/>
        </w:numPr>
        <w:autoSpaceDE/>
        <w:autoSpaceDN/>
        <w:spacing w:after="200" w:line="276" w:lineRule="auto"/>
        <w:contextualSpacing/>
        <w:jc w:val="both"/>
        <w:textAlignment w:val="baseline"/>
        <w:rPr>
          <w:rFonts w:ascii="Times New Roman" w:eastAsia="Calibri" w:hAnsi="Times New Roman" w:cs="Times New Roman"/>
        </w:rPr>
      </w:pPr>
      <w:r w:rsidRPr="005B2386">
        <w:rPr>
          <w:rFonts w:ascii="Times New Roman" w:eastAsia="Calibri" w:hAnsi="Times New Roman" w:cs="Times New Roman"/>
        </w:rPr>
        <w:t>Requirements on readers</w:t>
      </w:r>
    </w:p>
    <w:p w14:paraId="040E510E" w14:textId="77777777" w:rsidR="005B2386" w:rsidRPr="005B2386" w:rsidRDefault="005B2386" w:rsidP="008B60CD">
      <w:pPr>
        <w:widowControl/>
        <w:autoSpaceDE/>
        <w:autoSpaceDN/>
        <w:jc w:val="both"/>
        <w:rPr>
          <w:rFonts w:ascii="Times New Roman" w:eastAsia="Times New Roman" w:hAnsi="Times New Roman" w:cs="Times New Roman"/>
        </w:rPr>
      </w:pPr>
      <w:r w:rsidRPr="005B2386">
        <w:rPr>
          <w:rFonts w:ascii="Times New Roman" w:eastAsia="Times New Roman" w:hAnsi="Times New Roman" w:cs="Times New Roman"/>
        </w:rPr>
        <w:t xml:space="preserve">Support for the following boxes is required under the </w:t>
      </w:r>
      <w:r w:rsidRPr="005B2386">
        <w:rPr>
          <w:rFonts w:ascii="Courier New" w:eastAsia="Times New Roman" w:hAnsi="Courier New" w:cs="Courier New"/>
        </w:rPr>
        <w:t>'</w:t>
      </w:r>
      <w:proofErr w:type="spellStart"/>
      <w:r w:rsidRPr="005B2386">
        <w:rPr>
          <w:rFonts w:ascii="Courier New" w:eastAsia="Times New Roman" w:hAnsi="Courier New" w:cs="Courier New"/>
        </w:rPr>
        <w:t>coen</w:t>
      </w:r>
      <w:proofErr w:type="spellEnd"/>
      <w:r w:rsidRPr="005B2386">
        <w:rPr>
          <w:rFonts w:ascii="Courier New" w:eastAsia="Times New Roman" w:hAnsi="Courier New" w:cs="Courier New"/>
        </w:rPr>
        <w:t>'</w:t>
      </w:r>
      <w:r w:rsidRPr="005B2386">
        <w:rPr>
          <w:rFonts w:ascii="Times New Roman" w:eastAsia="Times New Roman" w:hAnsi="Times New Roman" w:cs="Times New Roman"/>
        </w:rPr>
        <w:t xml:space="preserve"> brand. The Version column in the following table specifies the versions of the boxes that shall be supported by the readers of the </w:t>
      </w:r>
      <w:r w:rsidRPr="005B2386">
        <w:rPr>
          <w:rFonts w:ascii="Courier New" w:eastAsia="Times New Roman" w:hAnsi="Courier New" w:cs="Courier New"/>
        </w:rPr>
        <w:t>'</w:t>
      </w:r>
      <w:proofErr w:type="spellStart"/>
      <w:r w:rsidRPr="005B2386">
        <w:rPr>
          <w:rFonts w:ascii="Courier New" w:eastAsia="Times New Roman" w:hAnsi="Courier New" w:cs="Courier New"/>
        </w:rPr>
        <w:t>coen</w:t>
      </w:r>
      <w:proofErr w:type="spellEnd"/>
      <w:r w:rsidRPr="005B2386">
        <w:rPr>
          <w:rFonts w:ascii="Courier New" w:eastAsia="Times New Roman" w:hAnsi="Courier New" w:cs="Courier New"/>
        </w:rPr>
        <w:t>'</w:t>
      </w:r>
      <w:r w:rsidRPr="005B2386">
        <w:rPr>
          <w:rFonts w:ascii="Times New Roman" w:eastAsia="Times New Roman" w:hAnsi="Times New Roman" w:cs="Times New Roman"/>
        </w:rPr>
        <w:t xml:space="preserve"> brand.</w:t>
      </w:r>
    </w:p>
    <w:p w14:paraId="344837B1" w14:textId="77777777" w:rsidR="005B2386" w:rsidRPr="005B2386" w:rsidRDefault="005B2386" w:rsidP="005B2386">
      <w:pPr>
        <w:widowControl/>
        <w:autoSpaceDE/>
        <w:autoSpaceDN/>
        <w:rPr>
          <w:rFonts w:ascii="Times New Roman" w:eastAsia="Times New Roman" w:hAnsi="Times New Roman" w:cs="Times New Roman"/>
        </w:rPr>
      </w:pPr>
    </w:p>
    <w:p w14:paraId="518D3E37" w14:textId="77777777" w:rsidR="005B2386" w:rsidRPr="005B2386" w:rsidRDefault="005B2386" w:rsidP="005B2386">
      <w:pPr>
        <w:widowControl/>
        <w:autoSpaceDE/>
        <w:autoSpaceDN/>
        <w:rPr>
          <w:rFonts w:ascii="Times New Roman" w:eastAsia="Times New Roman" w:hAnsi="Times New Roman" w:cs="Times New Roman"/>
        </w:rPr>
      </w:pPr>
      <w:r w:rsidRPr="005B2386">
        <w:rPr>
          <w:rFonts w:ascii="Cambria" w:eastAsia="MS Mincho" w:hAnsi="Cambria" w:cs="Cambria"/>
          <w:color w:val="000000"/>
          <w:sz w:val="20"/>
          <w:szCs w:val="20"/>
        </w:rPr>
        <w:t>NOTE A '-' in the Version and Flags column indicates that the box is a container box or does not support versioning nor flagging.</w:t>
      </w:r>
    </w:p>
    <w:p w14:paraId="3298B7AC" w14:textId="77777777" w:rsidR="005B2386" w:rsidRPr="005B2386" w:rsidRDefault="005B2386" w:rsidP="005B2386">
      <w:pPr>
        <w:widowControl/>
        <w:autoSpaceDE/>
        <w:autoSpaceDN/>
        <w:rPr>
          <w:rFonts w:ascii="Times New Roman" w:eastAsia="Times New Roman" w:hAnsi="Times New Roman" w:cs="Times New Roman"/>
        </w:rPr>
      </w:pPr>
    </w:p>
    <w:tbl>
      <w:tblPr>
        <w:tblStyle w:val="TableGrid"/>
        <w:tblW w:w="9108" w:type="dxa"/>
        <w:tblLayout w:type="fixed"/>
        <w:tblLook w:val="0000" w:firstRow="0" w:lastRow="0" w:firstColumn="0" w:lastColumn="0" w:noHBand="0" w:noVBand="0"/>
      </w:tblPr>
      <w:tblGrid>
        <w:gridCol w:w="828"/>
        <w:gridCol w:w="900"/>
        <w:gridCol w:w="900"/>
        <w:gridCol w:w="900"/>
        <w:gridCol w:w="1620"/>
        <w:gridCol w:w="1260"/>
        <w:gridCol w:w="2700"/>
      </w:tblGrid>
      <w:tr w:rsidR="005B2386" w:rsidRPr="005B2386" w14:paraId="71187323" w14:textId="77777777" w:rsidTr="001E23C4">
        <w:trPr>
          <w:trHeight w:val="103"/>
        </w:trPr>
        <w:tc>
          <w:tcPr>
            <w:tcW w:w="3528" w:type="dxa"/>
            <w:gridSpan w:val="4"/>
          </w:tcPr>
          <w:p w14:paraId="27CB0658" w14:textId="77777777" w:rsidR="005B2386" w:rsidRPr="005B2386" w:rsidRDefault="005B2386" w:rsidP="005B2386">
            <w:pPr>
              <w:adjustRightInd w:val="0"/>
              <w:rPr>
                <w:rFonts w:eastAsia="MS Mincho"/>
                <w:b/>
                <w:bCs/>
                <w:color w:val="000000"/>
              </w:rPr>
            </w:pPr>
            <w:r w:rsidRPr="005B2386">
              <w:rPr>
                <w:rFonts w:eastAsia="MS Mincho"/>
                <w:b/>
                <w:bCs/>
                <w:color w:val="000000"/>
              </w:rPr>
              <w:t xml:space="preserve">Hierarchy of boxes </w:t>
            </w:r>
          </w:p>
        </w:tc>
        <w:tc>
          <w:tcPr>
            <w:tcW w:w="1620" w:type="dxa"/>
          </w:tcPr>
          <w:p w14:paraId="32BF3509" w14:textId="77777777" w:rsidR="005B2386" w:rsidRPr="005B2386" w:rsidRDefault="005B2386" w:rsidP="005B2386">
            <w:pPr>
              <w:adjustRightInd w:val="0"/>
              <w:rPr>
                <w:rFonts w:eastAsia="MS Mincho"/>
                <w:color w:val="000000"/>
              </w:rPr>
            </w:pPr>
            <w:r w:rsidRPr="005B2386">
              <w:rPr>
                <w:rFonts w:eastAsia="MS Mincho"/>
                <w:b/>
                <w:bCs/>
                <w:color w:val="000000"/>
              </w:rPr>
              <w:t xml:space="preserve">Version </w:t>
            </w:r>
          </w:p>
        </w:tc>
        <w:tc>
          <w:tcPr>
            <w:tcW w:w="1260" w:type="dxa"/>
          </w:tcPr>
          <w:p w14:paraId="6C6276A7" w14:textId="77777777" w:rsidR="005B2386" w:rsidRPr="005B2386" w:rsidRDefault="005B2386" w:rsidP="005B2386">
            <w:pPr>
              <w:adjustRightInd w:val="0"/>
              <w:rPr>
                <w:rFonts w:eastAsia="MS Mincho"/>
                <w:b/>
                <w:bCs/>
                <w:color w:val="000000"/>
              </w:rPr>
            </w:pPr>
            <w:r w:rsidRPr="005B2386">
              <w:rPr>
                <w:rFonts w:eastAsia="MS Mincho"/>
                <w:b/>
                <w:bCs/>
                <w:color w:val="000000"/>
              </w:rPr>
              <w:t>Flags</w:t>
            </w:r>
          </w:p>
        </w:tc>
        <w:tc>
          <w:tcPr>
            <w:tcW w:w="2700" w:type="dxa"/>
          </w:tcPr>
          <w:p w14:paraId="186EE373" w14:textId="77777777" w:rsidR="005B2386" w:rsidRPr="005B2386" w:rsidRDefault="005B2386" w:rsidP="005B2386">
            <w:pPr>
              <w:adjustRightInd w:val="0"/>
              <w:rPr>
                <w:rFonts w:eastAsia="MS Mincho"/>
                <w:color w:val="000000"/>
              </w:rPr>
            </w:pPr>
            <w:r w:rsidRPr="005B2386">
              <w:rPr>
                <w:rFonts w:eastAsia="MS Mincho"/>
                <w:b/>
                <w:bCs/>
                <w:color w:val="000000"/>
              </w:rPr>
              <w:t xml:space="preserve">Box description </w:t>
            </w:r>
          </w:p>
        </w:tc>
      </w:tr>
      <w:tr w:rsidR="005B2386" w:rsidRPr="005B2386" w14:paraId="1408BD7D" w14:textId="77777777" w:rsidTr="001E23C4">
        <w:trPr>
          <w:trHeight w:val="103"/>
        </w:trPr>
        <w:tc>
          <w:tcPr>
            <w:tcW w:w="828" w:type="dxa"/>
          </w:tcPr>
          <w:p w14:paraId="16771FC2" w14:textId="77777777" w:rsidR="002926DE" w:rsidRDefault="002926DE" w:rsidP="002926DE">
            <w:pPr>
              <w:adjustRightInd w:val="0"/>
              <w:rPr>
                <w:rFonts w:ascii="Courier New" w:eastAsia="MS Mincho" w:hAnsi="Courier New" w:cs="Courier New"/>
                <w:color w:val="000000"/>
                <w:lang w:val="fr-FR"/>
              </w:rPr>
            </w:pPr>
            <w:proofErr w:type="spellStart"/>
            <w:proofErr w:type="gramStart"/>
            <w:r w:rsidRPr="005B2386">
              <w:rPr>
                <w:rFonts w:ascii="Courier New" w:eastAsia="MS Mincho" w:hAnsi="Courier New" w:cs="Courier New"/>
                <w:color w:val="000000"/>
                <w:lang w:val="fr-FR"/>
              </w:rPr>
              <w:t>enca</w:t>
            </w:r>
            <w:proofErr w:type="spellEnd"/>
            <w:proofErr w:type="gramEnd"/>
            <w:r w:rsidRPr="005B2386">
              <w:rPr>
                <w:rFonts w:ascii="Courier New" w:eastAsia="MS Mincho" w:hAnsi="Courier New" w:cs="Courier New"/>
                <w:color w:val="000000"/>
                <w:lang w:val="fr-FR"/>
              </w:rPr>
              <w:t xml:space="preserve"> </w:t>
            </w:r>
          </w:p>
          <w:p w14:paraId="730A0EB8" w14:textId="77777777" w:rsidR="002926DE" w:rsidRDefault="002926DE" w:rsidP="002926DE">
            <w:pPr>
              <w:adjustRightInd w:val="0"/>
              <w:rPr>
                <w:rFonts w:ascii="Courier New" w:eastAsia="MS Mincho" w:hAnsi="Courier New" w:cs="Courier New"/>
                <w:color w:val="000000"/>
                <w:lang w:val="fr-FR"/>
              </w:rPr>
            </w:pPr>
            <w:proofErr w:type="spellStart"/>
            <w:proofErr w:type="gramStart"/>
            <w:r w:rsidRPr="005B2386">
              <w:rPr>
                <w:rFonts w:ascii="Courier New" w:eastAsia="MS Mincho" w:hAnsi="Courier New" w:cs="Courier New"/>
                <w:color w:val="000000"/>
                <w:lang w:val="fr-FR"/>
              </w:rPr>
              <w:t>encf</w:t>
            </w:r>
            <w:proofErr w:type="spellEnd"/>
            <w:proofErr w:type="gramEnd"/>
          </w:p>
          <w:p w14:paraId="63E3A05A" w14:textId="77777777" w:rsidR="002926DE" w:rsidRPr="0043293E" w:rsidRDefault="002926DE" w:rsidP="002926DE">
            <w:pPr>
              <w:adjustRightInd w:val="0"/>
              <w:rPr>
                <w:rFonts w:ascii="Courier New" w:eastAsia="MS Mincho" w:hAnsi="Courier New" w:cs="Courier New"/>
                <w:color w:val="000000"/>
                <w:lang w:val="fr-FR"/>
              </w:rPr>
            </w:pPr>
            <w:proofErr w:type="spellStart"/>
            <w:proofErr w:type="gramStart"/>
            <w:r w:rsidRPr="0043293E">
              <w:rPr>
                <w:rFonts w:ascii="Courier New" w:eastAsia="MS Mincho" w:hAnsi="Courier New" w:cs="Courier New"/>
                <w:color w:val="000000"/>
                <w:lang w:val="fr-FR"/>
              </w:rPr>
              <w:t>encm</w:t>
            </w:r>
            <w:proofErr w:type="spellEnd"/>
            <w:proofErr w:type="gramEnd"/>
          </w:p>
          <w:p w14:paraId="2E8B921C" w14:textId="77777777" w:rsidR="002926DE" w:rsidRPr="001E23C4" w:rsidRDefault="002926DE" w:rsidP="002926DE">
            <w:pPr>
              <w:adjustRightInd w:val="0"/>
              <w:rPr>
                <w:rFonts w:ascii="Courier New" w:eastAsia="MS Mincho" w:hAnsi="Courier New" w:cs="Courier New"/>
                <w:color w:val="000000"/>
                <w:lang w:val="fr-FR"/>
              </w:rPr>
            </w:pPr>
            <w:proofErr w:type="spellStart"/>
            <w:proofErr w:type="gramStart"/>
            <w:r w:rsidRPr="001E23C4">
              <w:rPr>
                <w:rFonts w:ascii="Courier New" w:eastAsia="MS Mincho" w:hAnsi="Courier New" w:cs="Courier New"/>
                <w:color w:val="000000"/>
                <w:lang w:val="fr-FR"/>
              </w:rPr>
              <w:t>encp</w:t>
            </w:r>
            <w:proofErr w:type="spellEnd"/>
            <w:proofErr w:type="gramEnd"/>
          </w:p>
          <w:p w14:paraId="3B7107DA" w14:textId="77777777" w:rsidR="002926DE" w:rsidRPr="005B2386" w:rsidRDefault="002926DE" w:rsidP="002926DE">
            <w:pPr>
              <w:adjustRightInd w:val="0"/>
              <w:rPr>
                <w:rFonts w:ascii="Courier New" w:eastAsia="MS Mincho" w:hAnsi="Courier New" w:cs="Courier New"/>
                <w:color w:val="000000"/>
                <w:lang w:val="fr-FR"/>
              </w:rPr>
            </w:pPr>
            <w:proofErr w:type="spellStart"/>
            <w:proofErr w:type="gramStart"/>
            <w:r w:rsidRPr="005B2386">
              <w:rPr>
                <w:rFonts w:ascii="Courier New" w:eastAsia="MS Mincho" w:hAnsi="Courier New" w:cs="Courier New"/>
                <w:color w:val="000000"/>
                <w:lang w:val="fr-FR"/>
              </w:rPr>
              <w:t>encs</w:t>
            </w:r>
            <w:proofErr w:type="spellEnd"/>
            <w:proofErr w:type="gramEnd"/>
          </w:p>
          <w:p w14:paraId="7A46FB33" w14:textId="77777777" w:rsidR="002926DE" w:rsidRDefault="002926DE" w:rsidP="002926DE">
            <w:pPr>
              <w:adjustRightInd w:val="0"/>
              <w:rPr>
                <w:rFonts w:ascii="Courier New" w:eastAsia="MS Mincho" w:hAnsi="Courier New" w:cs="Courier New"/>
                <w:color w:val="000000"/>
                <w:lang w:val="fr-FR"/>
              </w:rPr>
            </w:pPr>
            <w:proofErr w:type="spellStart"/>
            <w:proofErr w:type="gramStart"/>
            <w:r w:rsidRPr="005B2386">
              <w:rPr>
                <w:rFonts w:ascii="Courier New" w:eastAsia="MS Mincho" w:hAnsi="Courier New" w:cs="Courier New"/>
                <w:color w:val="000000"/>
                <w:lang w:val="fr-FR"/>
              </w:rPr>
              <w:t>enct</w:t>
            </w:r>
            <w:proofErr w:type="spellEnd"/>
            <w:proofErr w:type="gramEnd"/>
          </w:p>
          <w:p w14:paraId="101FDEE6" w14:textId="77777777" w:rsidR="002926DE" w:rsidRPr="005B2386" w:rsidRDefault="002926DE" w:rsidP="002926DE">
            <w:pPr>
              <w:adjustRightInd w:val="0"/>
              <w:rPr>
                <w:rFonts w:ascii="Courier New" w:eastAsia="MS Mincho" w:hAnsi="Courier New" w:cs="Courier New"/>
                <w:color w:val="000000"/>
                <w:lang w:val="fr-FR"/>
              </w:rPr>
            </w:pPr>
            <w:proofErr w:type="spellStart"/>
            <w:proofErr w:type="gramStart"/>
            <w:r w:rsidRPr="005B2386">
              <w:rPr>
                <w:rFonts w:ascii="Courier New" w:eastAsia="MS Mincho" w:hAnsi="Courier New" w:cs="Courier New"/>
                <w:color w:val="000000"/>
                <w:lang w:val="fr-FR"/>
              </w:rPr>
              <w:t>encu</w:t>
            </w:r>
            <w:proofErr w:type="spellEnd"/>
            <w:proofErr w:type="gramEnd"/>
            <w:r w:rsidRPr="005B2386">
              <w:rPr>
                <w:rFonts w:ascii="Courier New" w:eastAsia="MS Mincho" w:hAnsi="Courier New" w:cs="Courier New"/>
                <w:color w:val="000000"/>
                <w:lang w:val="fr-FR"/>
              </w:rPr>
              <w:t xml:space="preserve"> </w:t>
            </w:r>
            <w:proofErr w:type="spellStart"/>
            <w:r w:rsidRPr="005B2386">
              <w:rPr>
                <w:rFonts w:ascii="Courier New" w:eastAsia="MS Mincho" w:hAnsi="Courier New" w:cs="Courier New"/>
                <w:color w:val="000000"/>
                <w:lang w:val="fr-FR"/>
              </w:rPr>
              <w:t>encv</w:t>
            </w:r>
            <w:proofErr w:type="spellEnd"/>
          </w:p>
          <w:p w14:paraId="20169608" w14:textId="31B6CB56" w:rsidR="005B2386" w:rsidRPr="005B2386" w:rsidRDefault="002926DE" w:rsidP="002926DE">
            <w:pPr>
              <w:adjustRightInd w:val="0"/>
              <w:rPr>
                <w:rFonts w:ascii="Courier New" w:eastAsia="MS Mincho" w:hAnsi="Courier New" w:cs="Courier New"/>
                <w:color w:val="000000"/>
              </w:rPr>
            </w:pPr>
            <w:proofErr w:type="gramStart"/>
            <w:r w:rsidRPr="001E23C4">
              <w:rPr>
                <w:rFonts w:ascii="Courier New" w:eastAsia="MS Mincho" w:hAnsi="Courier New" w:cs="Courier New"/>
                <w:color w:val="000000"/>
                <w:lang w:val="fr-FR"/>
              </w:rPr>
              <w:t>enc</w:t>
            </w:r>
            <w:proofErr w:type="gramEnd"/>
            <w:r w:rsidRPr="001E23C4">
              <w:rPr>
                <w:rFonts w:ascii="Courier New" w:eastAsia="MS Mincho" w:hAnsi="Courier New" w:cs="Courier New"/>
                <w:color w:val="000000"/>
                <w:lang w:val="fr-FR"/>
              </w:rPr>
              <w:t>3</w:t>
            </w:r>
          </w:p>
        </w:tc>
        <w:tc>
          <w:tcPr>
            <w:tcW w:w="900" w:type="dxa"/>
          </w:tcPr>
          <w:p w14:paraId="1D868727"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4CFB9944" w14:textId="77777777" w:rsidR="005B2386" w:rsidRPr="005B2386" w:rsidRDefault="005B2386" w:rsidP="005B2386">
            <w:pPr>
              <w:adjustRightInd w:val="0"/>
              <w:rPr>
                <w:rFonts w:eastAsia="MS Mincho"/>
                <w:color w:val="000000"/>
              </w:rPr>
            </w:pPr>
          </w:p>
        </w:tc>
        <w:tc>
          <w:tcPr>
            <w:tcW w:w="900" w:type="dxa"/>
          </w:tcPr>
          <w:p w14:paraId="6B33A516" w14:textId="77777777" w:rsidR="005B2386" w:rsidRPr="005B2386" w:rsidRDefault="005B2386" w:rsidP="005B2386">
            <w:pPr>
              <w:adjustRightInd w:val="0"/>
              <w:rPr>
                <w:rFonts w:eastAsia="MS Mincho"/>
                <w:color w:val="000000"/>
              </w:rPr>
            </w:pPr>
          </w:p>
        </w:tc>
        <w:tc>
          <w:tcPr>
            <w:tcW w:w="1620" w:type="dxa"/>
          </w:tcPr>
          <w:p w14:paraId="37511F99" w14:textId="77777777" w:rsidR="005B2386" w:rsidRPr="005B2386" w:rsidRDefault="005B2386" w:rsidP="005B2386">
            <w:pPr>
              <w:adjustRightInd w:val="0"/>
              <w:rPr>
                <w:rFonts w:eastAsia="MS Mincho"/>
                <w:color w:val="000000"/>
              </w:rPr>
            </w:pPr>
            <w:r w:rsidRPr="005B2386">
              <w:rPr>
                <w:rFonts w:eastAsia="MS Mincho"/>
                <w:color w:val="000000"/>
              </w:rPr>
              <w:t>-</w:t>
            </w:r>
          </w:p>
        </w:tc>
        <w:tc>
          <w:tcPr>
            <w:tcW w:w="1260" w:type="dxa"/>
          </w:tcPr>
          <w:p w14:paraId="3E360BEC" w14:textId="77777777" w:rsidR="005B2386" w:rsidRPr="005B2386" w:rsidRDefault="005B2386" w:rsidP="005B2386">
            <w:pPr>
              <w:adjustRightInd w:val="0"/>
              <w:rPr>
                <w:rFonts w:eastAsia="MS Mincho"/>
                <w:color w:val="000000"/>
              </w:rPr>
            </w:pPr>
            <w:r w:rsidRPr="005B2386">
              <w:rPr>
                <w:rFonts w:eastAsia="MS Mincho"/>
                <w:color w:val="000000"/>
              </w:rPr>
              <w:t>-</w:t>
            </w:r>
          </w:p>
        </w:tc>
        <w:tc>
          <w:tcPr>
            <w:tcW w:w="2700" w:type="dxa"/>
          </w:tcPr>
          <w:p w14:paraId="3A742052" w14:textId="77777777" w:rsidR="005B2386" w:rsidRPr="005B2386" w:rsidRDefault="005B2386" w:rsidP="005B2386">
            <w:pPr>
              <w:rPr>
                <w:rFonts w:eastAsia="MS Mincho"/>
                <w:color w:val="000000"/>
              </w:rPr>
            </w:pPr>
            <w:r w:rsidRPr="005B2386">
              <w:rPr>
                <w:rFonts w:ascii="Times New Roman" w:eastAsia="Times New Roman" w:hAnsi="Times New Roman" w:cs="Times New Roman"/>
              </w:rPr>
              <w:t>Readers may support only some Protected Sample Entry types. Derived specifications may require specific support.</w:t>
            </w:r>
          </w:p>
        </w:tc>
      </w:tr>
      <w:tr w:rsidR="005B2386" w:rsidRPr="005B2386" w14:paraId="20D514B9" w14:textId="77777777" w:rsidTr="001E23C4">
        <w:trPr>
          <w:trHeight w:val="103"/>
        </w:trPr>
        <w:tc>
          <w:tcPr>
            <w:tcW w:w="828" w:type="dxa"/>
          </w:tcPr>
          <w:p w14:paraId="2E5A13C4"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50B51840" w14:textId="77777777" w:rsidR="005B2386" w:rsidRPr="005B2386" w:rsidRDefault="005B2386" w:rsidP="005B2386">
            <w:pPr>
              <w:adjustRightInd w:val="0"/>
              <w:rPr>
                <w:rFonts w:ascii="Courier New" w:eastAsia="MS Mincho" w:hAnsi="Courier New" w:cs="Courier New"/>
                <w:color w:val="000000"/>
              </w:rPr>
            </w:pPr>
            <w:proofErr w:type="spellStart"/>
            <w:r w:rsidRPr="005B2386">
              <w:rPr>
                <w:rFonts w:ascii="Courier New" w:eastAsia="MS Mincho" w:hAnsi="Courier New" w:cs="Courier New"/>
                <w:color w:val="000000"/>
              </w:rPr>
              <w:t>sinf</w:t>
            </w:r>
            <w:proofErr w:type="spellEnd"/>
            <w:r w:rsidRPr="005B2386">
              <w:rPr>
                <w:rFonts w:ascii="Courier New" w:eastAsia="MS Mincho" w:hAnsi="Courier New" w:cs="Courier New"/>
                <w:color w:val="000000"/>
              </w:rPr>
              <w:t xml:space="preserve"> </w:t>
            </w:r>
          </w:p>
        </w:tc>
        <w:tc>
          <w:tcPr>
            <w:tcW w:w="900" w:type="dxa"/>
          </w:tcPr>
          <w:p w14:paraId="4E70251E" w14:textId="77777777" w:rsidR="005B2386" w:rsidRPr="005B2386" w:rsidRDefault="005B2386" w:rsidP="005B2386">
            <w:pPr>
              <w:adjustRightInd w:val="0"/>
              <w:rPr>
                <w:rFonts w:eastAsia="MS Mincho"/>
                <w:color w:val="000000"/>
              </w:rPr>
            </w:pPr>
          </w:p>
        </w:tc>
        <w:tc>
          <w:tcPr>
            <w:tcW w:w="900" w:type="dxa"/>
          </w:tcPr>
          <w:p w14:paraId="3F4CCFE2" w14:textId="77777777" w:rsidR="005B2386" w:rsidRPr="005B2386" w:rsidRDefault="005B2386" w:rsidP="005B2386">
            <w:pPr>
              <w:adjustRightInd w:val="0"/>
              <w:rPr>
                <w:rFonts w:eastAsia="MS Mincho"/>
                <w:color w:val="000000"/>
              </w:rPr>
            </w:pPr>
          </w:p>
        </w:tc>
        <w:tc>
          <w:tcPr>
            <w:tcW w:w="1620" w:type="dxa"/>
          </w:tcPr>
          <w:p w14:paraId="00CFDEBB" w14:textId="77777777" w:rsidR="005B2386" w:rsidRPr="005B2386" w:rsidRDefault="005B2386" w:rsidP="005B2386">
            <w:pPr>
              <w:adjustRightInd w:val="0"/>
              <w:rPr>
                <w:rFonts w:eastAsia="MS Mincho"/>
                <w:color w:val="000000"/>
              </w:rPr>
            </w:pPr>
            <w:r w:rsidRPr="005B2386">
              <w:rPr>
                <w:rFonts w:eastAsia="MS Mincho"/>
                <w:color w:val="000000"/>
              </w:rPr>
              <w:t xml:space="preserve">- </w:t>
            </w:r>
          </w:p>
        </w:tc>
        <w:tc>
          <w:tcPr>
            <w:tcW w:w="1260" w:type="dxa"/>
          </w:tcPr>
          <w:p w14:paraId="41A0664E" w14:textId="77777777" w:rsidR="005B2386" w:rsidRPr="005B2386" w:rsidRDefault="005B2386" w:rsidP="005B2386">
            <w:pPr>
              <w:adjustRightInd w:val="0"/>
              <w:rPr>
                <w:rFonts w:eastAsia="MS Mincho"/>
                <w:color w:val="000000"/>
              </w:rPr>
            </w:pPr>
            <w:r w:rsidRPr="005B2386">
              <w:rPr>
                <w:rFonts w:eastAsia="MS Mincho"/>
                <w:color w:val="000000"/>
              </w:rPr>
              <w:t>-</w:t>
            </w:r>
          </w:p>
        </w:tc>
        <w:tc>
          <w:tcPr>
            <w:tcW w:w="2700" w:type="dxa"/>
          </w:tcPr>
          <w:p w14:paraId="418184EB" w14:textId="77777777" w:rsidR="005B2386" w:rsidRPr="005B2386" w:rsidRDefault="005B2386" w:rsidP="005B2386">
            <w:pPr>
              <w:adjustRightInd w:val="0"/>
              <w:rPr>
                <w:rFonts w:eastAsia="MS Mincho"/>
                <w:color w:val="000000"/>
              </w:rPr>
            </w:pPr>
          </w:p>
        </w:tc>
      </w:tr>
      <w:tr w:rsidR="005B2386" w:rsidRPr="005B2386" w14:paraId="63F022C6" w14:textId="77777777" w:rsidTr="001E23C4">
        <w:trPr>
          <w:trHeight w:val="103"/>
        </w:trPr>
        <w:tc>
          <w:tcPr>
            <w:tcW w:w="828" w:type="dxa"/>
          </w:tcPr>
          <w:p w14:paraId="2988BF85"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7E2821A3"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649F5FA0" w14:textId="77777777" w:rsidR="005B2386" w:rsidRPr="005B2386" w:rsidRDefault="005B2386" w:rsidP="005B2386">
            <w:pPr>
              <w:adjustRightInd w:val="0"/>
              <w:rPr>
                <w:rFonts w:eastAsia="MS Mincho"/>
                <w:color w:val="000000"/>
              </w:rPr>
            </w:pPr>
            <w:proofErr w:type="spellStart"/>
            <w:r w:rsidRPr="005B2386">
              <w:rPr>
                <w:rFonts w:ascii="Courier New" w:eastAsia="MS Mincho" w:hAnsi="Courier New" w:cs="Courier New"/>
                <w:color w:val="000000"/>
              </w:rPr>
              <w:t>frma</w:t>
            </w:r>
            <w:proofErr w:type="spellEnd"/>
          </w:p>
        </w:tc>
        <w:tc>
          <w:tcPr>
            <w:tcW w:w="900" w:type="dxa"/>
          </w:tcPr>
          <w:p w14:paraId="51246F3D" w14:textId="77777777" w:rsidR="005B2386" w:rsidRPr="005B2386" w:rsidRDefault="005B2386" w:rsidP="005B2386">
            <w:pPr>
              <w:adjustRightInd w:val="0"/>
              <w:rPr>
                <w:rFonts w:eastAsia="MS Mincho"/>
                <w:color w:val="000000"/>
              </w:rPr>
            </w:pPr>
          </w:p>
        </w:tc>
        <w:tc>
          <w:tcPr>
            <w:tcW w:w="1620" w:type="dxa"/>
          </w:tcPr>
          <w:p w14:paraId="7DCC697F" w14:textId="77777777" w:rsidR="005B2386" w:rsidRPr="005B2386" w:rsidRDefault="005B2386" w:rsidP="005B2386">
            <w:pPr>
              <w:adjustRightInd w:val="0"/>
              <w:rPr>
                <w:rFonts w:eastAsia="MS Mincho"/>
                <w:color w:val="000000"/>
              </w:rPr>
            </w:pPr>
            <w:r w:rsidRPr="005B2386">
              <w:rPr>
                <w:rFonts w:eastAsia="MS Mincho"/>
                <w:color w:val="000000"/>
              </w:rPr>
              <w:t>-</w:t>
            </w:r>
          </w:p>
        </w:tc>
        <w:tc>
          <w:tcPr>
            <w:tcW w:w="1260" w:type="dxa"/>
          </w:tcPr>
          <w:p w14:paraId="25F83462" w14:textId="77777777" w:rsidR="005B2386" w:rsidRPr="005B2386" w:rsidRDefault="005B2386" w:rsidP="005B2386">
            <w:pPr>
              <w:adjustRightInd w:val="0"/>
              <w:rPr>
                <w:rFonts w:eastAsia="MS Mincho"/>
                <w:color w:val="000000"/>
              </w:rPr>
            </w:pPr>
            <w:r w:rsidRPr="005B2386">
              <w:rPr>
                <w:rFonts w:eastAsia="MS Mincho"/>
                <w:color w:val="000000"/>
              </w:rPr>
              <w:t>-</w:t>
            </w:r>
          </w:p>
        </w:tc>
        <w:tc>
          <w:tcPr>
            <w:tcW w:w="2700" w:type="dxa"/>
          </w:tcPr>
          <w:p w14:paraId="3DFE6832" w14:textId="77777777" w:rsidR="005B2386" w:rsidRPr="005B2386" w:rsidRDefault="005B2386" w:rsidP="005B2386">
            <w:pPr>
              <w:adjustRightInd w:val="0"/>
              <w:rPr>
                <w:rFonts w:eastAsia="MS Mincho"/>
                <w:color w:val="000000"/>
              </w:rPr>
            </w:pPr>
          </w:p>
        </w:tc>
      </w:tr>
      <w:tr w:rsidR="005B2386" w:rsidRPr="005B2386" w14:paraId="2E76CAF1" w14:textId="77777777" w:rsidTr="001E23C4">
        <w:trPr>
          <w:trHeight w:val="104"/>
        </w:trPr>
        <w:tc>
          <w:tcPr>
            <w:tcW w:w="828" w:type="dxa"/>
          </w:tcPr>
          <w:p w14:paraId="0E72F341"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6AEAB89C"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49B93B1F" w14:textId="77777777" w:rsidR="005B2386" w:rsidRPr="005B2386" w:rsidRDefault="005B2386" w:rsidP="005B2386">
            <w:pPr>
              <w:adjustRightInd w:val="0"/>
              <w:rPr>
                <w:rFonts w:eastAsia="MS Mincho"/>
                <w:color w:val="000000"/>
              </w:rPr>
            </w:pPr>
            <w:proofErr w:type="spellStart"/>
            <w:r w:rsidRPr="005B2386">
              <w:rPr>
                <w:rFonts w:ascii="Courier New" w:eastAsia="MS Mincho" w:hAnsi="Courier New" w:cs="Courier New"/>
                <w:color w:val="000000"/>
              </w:rPr>
              <w:t>schm</w:t>
            </w:r>
            <w:proofErr w:type="spellEnd"/>
          </w:p>
        </w:tc>
        <w:tc>
          <w:tcPr>
            <w:tcW w:w="900" w:type="dxa"/>
          </w:tcPr>
          <w:p w14:paraId="621DF73E" w14:textId="77777777" w:rsidR="005B2386" w:rsidRPr="005B2386" w:rsidRDefault="005B2386" w:rsidP="005B2386">
            <w:pPr>
              <w:adjustRightInd w:val="0"/>
              <w:rPr>
                <w:rFonts w:eastAsia="MS Mincho"/>
                <w:color w:val="000000"/>
              </w:rPr>
            </w:pPr>
          </w:p>
        </w:tc>
        <w:tc>
          <w:tcPr>
            <w:tcW w:w="1620" w:type="dxa"/>
          </w:tcPr>
          <w:p w14:paraId="32A2DD57" w14:textId="77777777" w:rsidR="005B2386" w:rsidRPr="005B2386" w:rsidRDefault="005B2386" w:rsidP="005B2386">
            <w:pPr>
              <w:adjustRightInd w:val="0"/>
              <w:rPr>
                <w:rFonts w:eastAsia="MS Mincho"/>
                <w:color w:val="000000"/>
              </w:rPr>
            </w:pPr>
            <w:r w:rsidRPr="005B2386">
              <w:rPr>
                <w:rFonts w:eastAsia="MS Mincho"/>
                <w:color w:val="000000"/>
              </w:rPr>
              <w:t xml:space="preserve">0 </w:t>
            </w:r>
          </w:p>
        </w:tc>
        <w:tc>
          <w:tcPr>
            <w:tcW w:w="1260" w:type="dxa"/>
          </w:tcPr>
          <w:p w14:paraId="2D1227F3" w14:textId="77777777" w:rsidR="005B2386" w:rsidRPr="005B2386" w:rsidRDefault="005B2386" w:rsidP="005B2386">
            <w:pPr>
              <w:adjustRightInd w:val="0"/>
              <w:rPr>
                <w:rFonts w:eastAsia="MS Mincho"/>
                <w:color w:val="000000"/>
              </w:rPr>
            </w:pPr>
            <w:r w:rsidRPr="005B2386">
              <w:rPr>
                <w:rFonts w:eastAsia="MS Mincho"/>
                <w:color w:val="000000"/>
              </w:rPr>
              <w:t>0x000001</w:t>
            </w:r>
          </w:p>
        </w:tc>
        <w:tc>
          <w:tcPr>
            <w:tcW w:w="2700" w:type="dxa"/>
          </w:tcPr>
          <w:p w14:paraId="2C936AD9" w14:textId="77777777" w:rsidR="005B2386" w:rsidRPr="005B2386" w:rsidRDefault="005B2386" w:rsidP="005B2386">
            <w:pPr>
              <w:adjustRightInd w:val="0"/>
              <w:rPr>
                <w:rFonts w:eastAsia="MS Mincho"/>
                <w:color w:val="000000"/>
              </w:rPr>
            </w:pPr>
          </w:p>
        </w:tc>
      </w:tr>
      <w:tr w:rsidR="005B2386" w:rsidRPr="005B2386" w14:paraId="4AEEDF3A" w14:textId="77777777" w:rsidTr="001E23C4">
        <w:trPr>
          <w:trHeight w:val="230"/>
        </w:trPr>
        <w:tc>
          <w:tcPr>
            <w:tcW w:w="828" w:type="dxa"/>
          </w:tcPr>
          <w:p w14:paraId="1E545DAA"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2599FBA1"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1F572429" w14:textId="77777777" w:rsidR="005B2386" w:rsidRPr="005B2386" w:rsidRDefault="005B2386" w:rsidP="005B2386">
            <w:pPr>
              <w:adjustRightInd w:val="0"/>
              <w:rPr>
                <w:rFonts w:eastAsia="MS Mincho"/>
                <w:color w:val="000000"/>
              </w:rPr>
            </w:pPr>
            <w:proofErr w:type="spellStart"/>
            <w:r w:rsidRPr="005B2386">
              <w:rPr>
                <w:rFonts w:ascii="Courier New" w:eastAsia="MS Mincho" w:hAnsi="Courier New" w:cs="Courier New"/>
                <w:color w:val="000000"/>
              </w:rPr>
              <w:t>schi</w:t>
            </w:r>
            <w:proofErr w:type="spellEnd"/>
          </w:p>
        </w:tc>
        <w:tc>
          <w:tcPr>
            <w:tcW w:w="900" w:type="dxa"/>
          </w:tcPr>
          <w:p w14:paraId="6D12F61C" w14:textId="77777777" w:rsidR="005B2386" w:rsidRPr="005B2386" w:rsidRDefault="005B2386" w:rsidP="005B2386">
            <w:pPr>
              <w:adjustRightInd w:val="0"/>
              <w:rPr>
                <w:rFonts w:eastAsia="MS Mincho"/>
                <w:color w:val="000000"/>
              </w:rPr>
            </w:pPr>
          </w:p>
        </w:tc>
        <w:tc>
          <w:tcPr>
            <w:tcW w:w="1620" w:type="dxa"/>
          </w:tcPr>
          <w:p w14:paraId="0B787960" w14:textId="77777777" w:rsidR="005B2386" w:rsidRPr="005B2386" w:rsidRDefault="005B2386" w:rsidP="005B2386">
            <w:pPr>
              <w:adjustRightInd w:val="0"/>
              <w:rPr>
                <w:rFonts w:eastAsia="MS Mincho"/>
                <w:color w:val="000000"/>
              </w:rPr>
            </w:pPr>
            <w:r w:rsidRPr="005B2386">
              <w:rPr>
                <w:rFonts w:eastAsia="MS Mincho"/>
                <w:color w:val="000000"/>
              </w:rPr>
              <w:t>-</w:t>
            </w:r>
          </w:p>
        </w:tc>
        <w:tc>
          <w:tcPr>
            <w:tcW w:w="1260" w:type="dxa"/>
          </w:tcPr>
          <w:p w14:paraId="27D50C40" w14:textId="77777777" w:rsidR="005B2386" w:rsidRPr="005B2386" w:rsidRDefault="005B2386" w:rsidP="005B2386">
            <w:pPr>
              <w:adjustRightInd w:val="0"/>
              <w:rPr>
                <w:rFonts w:eastAsia="MS Mincho"/>
                <w:color w:val="000000"/>
              </w:rPr>
            </w:pPr>
            <w:r w:rsidRPr="005B2386">
              <w:rPr>
                <w:rFonts w:eastAsia="MS Mincho"/>
                <w:color w:val="000000"/>
              </w:rPr>
              <w:t>-</w:t>
            </w:r>
          </w:p>
        </w:tc>
        <w:tc>
          <w:tcPr>
            <w:tcW w:w="2700" w:type="dxa"/>
          </w:tcPr>
          <w:p w14:paraId="3343CBD1" w14:textId="77777777" w:rsidR="005B2386" w:rsidRPr="005B2386" w:rsidRDefault="005B2386" w:rsidP="005B2386">
            <w:pPr>
              <w:adjustRightInd w:val="0"/>
              <w:rPr>
                <w:rFonts w:eastAsia="MS Mincho"/>
                <w:color w:val="000000"/>
              </w:rPr>
            </w:pPr>
          </w:p>
        </w:tc>
      </w:tr>
      <w:tr w:rsidR="005B2386" w:rsidRPr="005B2386" w14:paraId="56A66CB2" w14:textId="77777777" w:rsidTr="001E23C4">
        <w:trPr>
          <w:trHeight w:val="103"/>
        </w:trPr>
        <w:tc>
          <w:tcPr>
            <w:tcW w:w="828" w:type="dxa"/>
          </w:tcPr>
          <w:p w14:paraId="48F686CA"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349DE19A"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27E4B234" w14:textId="77777777" w:rsidR="005B2386" w:rsidRPr="005B2386" w:rsidRDefault="005B2386" w:rsidP="005B2386">
            <w:pPr>
              <w:adjustRightInd w:val="0"/>
              <w:rPr>
                <w:rFonts w:eastAsia="MS Mincho"/>
                <w:color w:val="000000"/>
              </w:rPr>
            </w:pPr>
          </w:p>
        </w:tc>
        <w:tc>
          <w:tcPr>
            <w:tcW w:w="900" w:type="dxa"/>
          </w:tcPr>
          <w:p w14:paraId="0B9545E4" w14:textId="77777777" w:rsidR="005B2386" w:rsidRPr="005B2386" w:rsidRDefault="005B2386" w:rsidP="005B2386">
            <w:pPr>
              <w:adjustRightInd w:val="0"/>
              <w:rPr>
                <w:rFonts w:eastAsia="MS Mincho"/>
                <w:color w:val="000000"/>
              </w:rPr>
            </w:pPr>
            <w:proofErr w:type="spellStart"/>
            <w:r w:rsidRPr="005B2386">
              <w:rPr>
                <w:rFonts w:ascii="Courier New" w:eastAsia="MS Mincho" w:hAnsi="Courier New" w:cs="Courier New"/>
                <w:color w:val="000000"/>
              </w:rPr>
              <w:t>tenc</w:t>
            </w:r>
            <w:proofErr w:type="spellEnd"/>
          </w:p>
        </w:tc>
        <w:tc>
          <w:tcPr>
            <w:tcW w:w="1620" w:type="dxa"/>
          </w:tcPr>
          <w:p w14:paraId="78A6FCDD" w14:textId="77777777" w:rsidR="005B2386" w:rsidRPr="005B2386" w:rsidRDefault="005B2386" w:rsidP="005B2386">
            <w:pPr>
              <w:adjustRightInd w:val="0"/>
              <w:rPr>
                <w:rFonts w:eastAsia="MS Mincho"/>
                <w:color w:val="000000"/>
              </w:rPr>
            </w:pPr>
            <w:r w:rsidRPr="005B2386">
              <w:rPr>
                <w:rFonts w:eastAsia="MS Mincho"/>
                <w:color w:val="000000"/>
              </w:rPr>
              <w:t>0,1</w:t>
            </w:r>
          </w:p>
        </w:tc>
        <w:tc>
          <w:tcPr>
            <w:tcW w:w="1260" w:type="dxa"/>
          </w:tcPr>
          <w:p w14:paraId="393F9D9A" w14:textId="0D9B2FC1" w:rsidR="005B2386" w:rsidRPr="005B2386" w:rsidRDefault="00D3415F" w:rsidP="005B2386">
            <w:pPr>
              <w:adjustRightInd w:val="0"/>
              <w:rPr>
                <w:rFonts w:eastAsia="MS Mincho"/>
                <w:color w:val="000000"/>
              </w:rPr>
            </w:pPr>
            <w:r>
              <w:rPr>
                <w:rFonts w:eastAsia="MS Mincho"/>
                <w:color w:val="000000"/>
              </w:rPr>
              <w:t>Defined flags</w:t>
            </w:r>
          </w:p>
        </w:tc>
        <w:tc>
          <w:tcPr>
            <w:tcW w:w="2700" w:type="dxa"/>
          </w:tcPr>
          <w:p w14:paraId="588DE566" w14:textId="77777777" w:rsidR="005B2386" w:rsidRPr="005B2386" w:rsidRDefault="005B2386" w:rsidP="005B2386">
            <w:pPr>
              <w:adjustRightInd w:val="0"/>
              <w:rPr>
                <w:rFonts w:eastAsia="MS Mincho"/>
                <w:color w:val="000000"/>
              </w:rPr>
            </w:pPr>
          </w:p>
        </w:tc>
      </w:tr>
      <w:tr w:rsidR="005B2386" w:rsidRPr="005B2386" w14:paraId="23601D3A" w14:textId="77777777" w:rsidTr="001E23C4">
        <w:trPr>
          <w:trHeight w:val="103"/>
        </w:trPr>
        <w:tc>
          <w:tcPr>
            <w:tcW w:w="828" w:type="dxa"/>
          </w:tcPr>
          <w:p w14:paraId="49A4BF0E" w14:textId="77777777" w:rsidR="005B2386" w:rsidRPr="005B2386" w:rsidRDefault="005B2386" w:rsidP="005B2386">
            <w:pPr>
              <w:adjustRightInd w:val="0"/>
              <w:rPr>
                <w:rFonts w:ascii="Courier New" w:eastAsia="MS Mincho" w:hAnsi="Courier New" w:cs="Courier New"/>
                <w:color w:val="000000"/>
              </w:rPr>
            </w:pPr>
            <w:proofErr w:type="spellStart"/>
            <w:r w:rsidRPr="005B2386">
              <w:rPr>
                <w:rFonts w:ascii="Courier New" w:eastAsia="MS Mincho" w:hAnsi="Courier New" w:cs="Courier New"/>
                <w:color w:val="000000"/>
              </w:rPr>
              <w:t>moov</w:t>
            </w:r>
            <w:proofErr w:type="spellEnd"/>
          </w:p>
          <w:p w14:paraId="5042667C" w14:textId="77777777" w:rsidR="005B2386" w:rsidRPr="005B2386" w:rsidRDefault="005B2386" w:rsidP="005B2386">
            <w:pPr>
              <w:adjustRightInd w:val="0"/>
              <w:rPr>
                <w:rFonts w:ascii="Courier New" w:eastAsia="MS Mincho" w:hAnsi="Courier New" w:cs="Courier New"/>
                <w:color w:val="000000"/>
              </w:rPr>
            </w:pPr>
            <w:proofErr w:type="spellStart"/>
            <w:r w:rsidRPr="005B2386">
              <w:rPr>
                <w:rFonts w:ascii="Courier New" w:eastAsia="MS Mincho" w:hAnsi="Courier New" w:cs="Courier New"/>
                <w:color w:val="000000"/>
              </w:rPr>
              <w:t>moof</w:t>
            </w:r>
            <w:proofErr w:type="spellEnd"/>
          </w:p>
        </w:tc>
        <w:tc>
          <w:tcPr>
            <w:tcW w:w="900" w:type="dxa"/>
          </w:tcPr>
          <w:p w14:paraId="1E627A31"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42F666CB" w14:textId="77777777" w:rsidR="005B2386" w:rsidRPr="005B2386" w:rsidRDefault="005B2386" w:rsidP="005B2386">
            <w:pPr>
              <w:adjustRightInd w:val="0"/>
              <w:rPr>
                <w:rFonts w:eastAsia="MS Mincho"/>
                <w:color w:val="000000"/>
              </w:rPr>
            </w:pPr>
          </w:p>
        </w:tc>
        <w:tc>
          <w:tcPr>
            <w:tcW w:w="900" w:type="dxa"/>
          </w:tcPr>
          <w:p w14:paraId="01D24E0B" w14:textId="77777777" w:rsidR="005B2386" w:rsidRPr="005B2386" w:rsidRDefault="005B2386" w:rsidP="005B2386">
            <w:pPr>
              <w:adjustRightInd w:val="0"/>
              <w:rPr>
                <w:rFonts w:eastAsia="MS Mincho"/>
                <w:color w:val="000000"/>
              </w:rPr>
            </w:pPr>
          </w:p>
        </w:tc>
        <w:tc>
          <w:tcPr>
            <w:tcW w:w="1620" w:type="dxa"/>
          </w:tcPr>
          <w:p w14:paraId="7C08BCBB" w14:textId="77777777" w:rsidR="005B2386" w:rsidRPr="005B2386" w:rsidRDefault="005B2386" w:rsidP="005B2386">
            <w:pPr>
              <w:adjustRightInd w:val="0"/>
              <w:rPr>
                <w:rFonts w:eastAsia="MS Mincho"/>
                <w:color w:val="000000"/>
              </w:rPr>
            </w:pPr>
            <w:r w:rsidRPr="005B2386">
              <w:rPr>
                <w:rFonts w:eastAsia="MS Mincho"/>
                <w:color w:val="000000"/>
              </w:rPr>
              <w:t>-</w:t>
            </w:r>
          </w:p>
        </w:tc>
        <w:tc>
          <w:tcPr>
            <w:tcW w:w="1260" w:type="dxa"/>
          </w:tcPr>
          <w:p w14:paraId="763D4FBD" w14:textId="77777777" w:rsidR="005B2386" w:rsidRPr="005B2386" w:rsidRDefault="005B2386" w:rsidP="005B2386">
            <w:pPr>
              <w:adjustRightInd w:val="0"/>
              <w:rPr>
                <w:rFonts w:eastAsia="MS Mincho"/>
                <w:color w:val="000000"/>
              </w:rPr>
            </w:pPr>
            <w:r w:rsidRPr="005B2386">
              <w:rPr>
                <w:rFonts w:eastAsia="MS Mincho"/>
                <w:color w:val="000000"/>
              </w:rPr>
              <w:t>-</w:t>
            </w:r>
          </w:p>
        </w:tc>
        <w:tc>
          <w:tcPr>
            <w:tcW w:w="2700" w:type="dxa"/>
          </w:tcPr>
          <w:p w14:paraId="2928F588" w14:textId="77777777" w:rsidR="005B2386" w:rsidRPr="005B2386" w:rsidRDefault="005B2386" w:rsidP="005B2386">
            <w:pPr>
              <w:adjustRightInd w:val="0"/>
              <w:rPr>
                <w:rFonts w:eastAsia="MS Mincho"/>
                <w:color w:val="000000"/>
              </w:rPr>
            </w:pPr>
          </w:p>
        </w:tc>
      </w:tr>
      <w:tr w:rsidR="005B2386" w:rsidRPr="005B2386" w14:paraId="0C45BF2D" w14:textId="77777777" w:rsidTr="001E23C4">
        <w:trPr>
          <w:trHeight w:val="103"/>
        </w:trPr>
        <w:tc>
          <w:tcPr>
            <w:tcW w:w="828" w:type="dxa"/>
          </w:tcPr>
          <w:p w14:paraId="394E041A"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01001E9C" w14:textId="77777777" w:rsidR="005B2386" w:rsidRPr="005B2386" w:rsidRDefault="005B2386" w:rsidP="005B2386">
            <w:pPr>
              <w:adjustRightInd w:val="0"/>
              <w:rPr>
                <w:rFonts w:ascii="Courier New" w:eastAsia="MS Mincho" w:hAnsi="Courier New" w:cs="Courier New"/>
                <w:color w:val="000000"/>
              </w:rPr>
            </w:pPr>
            <w:proofErr w:type="spellStart"/>
            <w:r w:rsidRPr="005B2386">
              <w:rPr>
                <w:rFonts w:ascii="Courier New" w:eastAsia="MS Mincho" w:hAnsi="Courier New" w:cs="Courier New"/>
                <w:color w:val="000000"/>
              </w:rPr>
              <w:t>pssh</w:t>
            </w:r>
            <w:proofErr w:type="spellEnd"/>
          </w:p>
        </w:tc>
        <w:tc>
          <w:tcPr>
            <w:tcW w:w="900" w:type="dxa"/>
          </w:tcPr>
          <w:p w14:paraId="7CA2ECE2" w14:textId="77777777" w:rsidR="005B2386" w:rsidRPr="005B2386" w:rsidRDefault="005B2386" w:rsidP="005B2386">
            <w:pPr>
              <w:adjustRightInd w:val="0"/>
              <w:rPr>
                <w:rFonts w:eastAsia="MS Mincho"/>
                <w:color w:val="000000"/>
              </w:rPr>
            </w:pPr>
          </w:p>
        </w:tc>
        <w:tc>
          <w:tcPr>
            <w:tcW w:w="900" w:type="dxa"/>
          </w:tcPr>
          <w:p w14:paraId="11668C5F" w14:textId="77777777" w:rsidR="005B2386" w:rsidRPr="005B2386" w:rsidRDefault="005B2386" w:rsidP="005B2386">
            <w:pPr>
              <w:adjustRightInd w:val="0"/>
              <w:rPr>
                <w:rFonts w:eastAsia="MS Mincho"/>
                <w:color w:val="000000"/>
              </w:rPr>
            </w:pPr>
          </w:p>
        </w:tc>
        <w:tc>
          <w:tcPr>
            <w:tcW w:w="1620" w:type="dxa"/>
          </w:tcPr>
          <w:p w14:paraId="2623D7AE" w14:textId="77777777" w:rsidR="005B2386" w:rsidRPr="005B2386" w:rsidRDefault="005B2386" w:rsidP="005B2386">
            <w:pPr>
              <w:adjustRightInd w:val="0"/>
              <w:rPr>
                <w:rFonts w:eastAsia="MS Mincho"/>
                <w:color w:val="000000"/>
              </w:rPr>
            </w:pPr>
            <w:r w:rsidRPr="005B2386">
              <w:rPr>
                <w:rFonts w:eastAsia="MS Mincho"/>
                <w:color w:val="000000"/>
              </w:rPr>
              <w:t>0,1</w:t>
            </w:r>
          </w:p>
        </w:tc>
        <w:tc>
          <w:tcPr>
            <w:tcW w:w="1260" w:type="dxa"/>
          </w:tcPr>
          <w:p w14:paraId="4815E668" w14:textId="77777777" w:rsidR="005B2386" w:rsidRPr="005B2386" w:rsidRDefault="005B2386" w:rsidP="005B2386">
            <w:pPr>
              <w:adjustRightInd w:val="0"/>
              <w:rPr>
                <w:rFonts w:eastAsia="MS Mincho"/>
                <w:color w:val="000000"/>
              </w:rPr>
            </w:pPr>
            <w:r w:rsidRPr="005B2386">
              <w:rPr>
                <w:rFonts w:eastAsia="MS Mincho"/>
                <w:color w:val="000000"/>
              </w:rPr>
              <w:t>0</w:t>
            </w:r>
          </w:p>
        </w:tc>
        <w:tc>
          <w:tcPr>
            <w:tcW w:w="2700" w:type="dxa"/>
          </w:tcPr>
          <w:p w14:paraId="0B350677" w14:textId="77777777" w:rsidR="005B2386" w:rsidRPr="005B2386" w:rsidRDefault="005B2386" w:rsidP="005B2386">
            <w:pPr>
              <w:adjustRightInd w:val="0"/>
              <w:rPr>
                <w:rFonts w:eastAsia="MS Mincho"/>
                <w:color w:val="000000"/>
              </w:rPr>
            </w:pPr>
          </w:p>
        </w:tc>
      </w:tr>
      <w:tr w:rsidR="005B2386" w:rsidRPr="005B2386" w14:paraId="5B9C476C" w14:textId="77777777" w:rsidTr="001E23C4">
        <w:trPr>
          <w:trHeight w:val="103"/>
        </w:trPr>
        <w:tc>
          <w:tcPr>
            <w:tcW w:w="828" w:type="dxa"/>
          </w:tcPr>
          <w:p w14:paraId="6AC3E0CF" w14:textId="77777777" w:rsidR="005B2386" w:rsidRPr="005B2386" w:rsidRDefault="005B2386" w:rsidP="005B2386">
            <w:pPr>
              <w:adjustRightInd w:val="0"/>
              <w:rPr>
                <w:rFonts w:ascii="Courier New" w:eastAsia="MS Mincho" w:hAnsi="Courier New" w:cs="Courier New"/>
                <w:color w:val="000000"/>
              </w:rPr>
            </w:pPr>
            <w:proofErr w:type="spellStart"/>
            <w:r w:rsidRPr="005B2386">
              <w:rPr>
                <w:rFonts w:ascii="Courier New" w:eastAsia="MS Mincho" w:hAnsi="Courier New" w:cs="Courier New"/>
                <w:color w:val="000000"/>
              </w:rPr>
              <w:t>sbtl</w:t>
            </w:r>
            <w:proofErr w:type="spellEnd"/>
          </w:p>
          <w:p w14:paraId="77945FA1" w14:textId="77777777" w:rsidR="005B2386" w:rsidRPr="005B2386" w:rsidRDefault="005B2386" w:rsidP="005B2386">
            <w:pPr>
              <w:adjustRightInd w:val="0"/>
              <w:rPr>
                <w:rFonts w:ascii="Courier New" w:eastAsia="MS Mincho" w:hAnsi="Courier New" w:cs="Courier New"/>
                <w:color w:val="000000"/>
              </w:rPr>
            </w:pPr>
            <w:proofErr w:type="spellStart"/>
            <w:r w:rsidRPr="005B2386">
              <w:rPr>
                <w:rFonts w:ascii="Courier New" w:eastAsia="MS Mincho" w:hAnsi="Courier New" w:cs="Courier New"/>
                <w:color w:val="000000"/>
              </w:rPr>
              <w:t>traf</w:t>
            </w:r>
            <w:proofErr w:type="spellEnd"/>
          </w:p>
        </w:tc>
        <w:tc>
          <w:tcPr>
            <w:tcW w:w="900" w:type="dxa"/>
          </w:tcPr>
          <w:p w14:paraId="12259C0D"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47E05C3D" w14:textId="77777777" w:rsidR="005B2386" w:rsidRPr="005B2386" w:rsidRDefault="005B2386" w:rsidP="005B2386">
            <w:pPr>
              <w:adjustRightInd w:val="0"/>
              <w:rPr>
                <w:rFonts w:eastAsia="MS Mincho"/>
                <w:color w:val="000000"/>
              </w:rPr>
            </w:pPr>
          </w:p>
        </w:tc>
        <w:tc>
          <w:tcPr>
            <w:tcW w:w="900" w:type="dxa"/>
          </w:tcPr>
          <w:p w14:paraId="053F6EE0" w14:textId="77777777" w:rsidR="005B2386" w:rsidRPr="005B2386" w:rsidRDefault="005B2386" w:rsidP="005B2386">
            <w:pPr>
              <w:adjustRightInd w:val="0"/>
              <w:rPr>
                <w:rFonts w:eastAsia="MS Mincho"/>
                <w:color w:val="000000"/>
              </w:rPr>
            </w:pPr>
          </w:p>
        </w:tc>
        <w:tc>
          <w:tcPr>
            <w:tcW w:w="1620" w:type="dxa"/>
          </w:tcPr>
          <w:p w14:paraId="6D8D2B43" w14:textId="77777777" w:rsidR="005B2386" w:rsidRPr="005B2386" w:rsidRDefault="005B2386" w:rsidP="005B2386">
            <w:pPr>
              <w:adjustRightInd w:val="0"/>
              <w:rPr>
                <w:rFonts w:eastAsia="MS Mincho"/>
                <w:color w:val="000000"/>
              </w:rPr>
            </w:pPr>
            <w:r w:rsidRPr="005B2386">
              <w:rPr>
                <w:rFonts w:eastAsia="MS Mincho"/>
                <w:color w:val="000000"/>
              </w:rPr>
              <w:t>-</w:t>
            </w:r>
          </w:p>
        </w:tc>
        <w:tc>
          <w:tcPr>
            <w:tcW w:w="1260" w:type="dxa"/>
          </w:tcPr>
          <w:p w14:paraId="5BC1A9C4" w14:textId="77777777" w:rsidR="005B2386" w:rsidRPr="005B2386" w:rsidRDefault="005B2386" w:rsidP="005B2386">
            <w:pPr>
              <w:adjustRightInd w:val="0"/>
              <w:rPr>
                <w:rFonts w:ascii="Cambria" w:eastAsia="MS Mincho" w:hAnsi="Cambria" w:cs="Cambria"/>
                <w:color w:val="000000"/>
              </w:rPr>
            </w:pPr>
            <w:r w:rsidRPr="005B2386">
              <w:rPr>
                <w:rFonts w:ascii="Cambria" w:eastAsia="MS Mincho" w:hAnsi="Cambria" w:cs="Cambria"/>
                <w:color w:val="000000"/>
              </w:rPr>
              <w:t>-</w:t>
            </w:r>
          </w:p>
        </w:tc>
        <w:tc>
          <w:tcPr>
            <w:tcW w:w="2700" w:type="dxa"/>
          </w:tcPr>
          <w:p w14:paraId="2F9AAAEE" w14:textId="77777777" w:rsidR="005B2386" w:rsidRPr="005B2386" w:rsidRDefault="005B2386" w:rsidP="005B2386">
            <w:pPr>
              <w:adjustRightInd w:val="0"/>
              <w:rPr>
                <w:rFonts w:ascii="Cambria" w:eastAsia="MS Mincho" w:hAnsi="Cambria" w:cs="Cambria"/>
                <w:color w:val="000000"/>
              </w:rPr>
            </w:pPr>
          </w:p>
        </w:tc>
      </w:tr>
      <w:tr w:rsidR="005B2386" w:rsidRPr="005B2386" w14:paraId="1E730A3A" w14:textId="77777777" w:rsidTr="001E23C4">
        <w:trPr>
          <w:trHeight w:val="103"/>
        </w:trPr>
        <w:tc>
          <w:tcPr>
            <w:tcW w:w="828" w:type="dxa"/>
          </w:tcPr>
          <w:p w14:paraId="156CE7B5"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0E01CCB2" w14:textId="77777777" w:rsidR="005B2386" w:rsidRPr="005B2386" w:rsidRDefault="005B2386" w:rsidP="005B2386">
            <w:pPr>
              <w:adjustRightInd w:val="0"/>
              <w:rPr>
                <w:rFonts w:ascii="Courier New" w:eastAsia="MS Mincho" w:hAnsi="Courier New" w:cs="Courier New"/>
                <w:color w:val="000000"/>
              </w:rPr>
            </w:pPr>
            <w:proofErr w:type="spellStart"/>
            <w:r w:rsidRPr="005B2386">
              <w:rPr>
                <w:rFonts w:ascii="Courier New" w:eastAsia="MS Mincho" w:hAnsi="Courier New" w:cs="Courier New"/>
                <w:color w:val="000000"/>
              </w:rPr>
              <w:t>sbgp</w:t>
            </w:r>
            <w:proofErr w:type="spellEnd"/>
          </w:p>
        </w:tc>
        <w:tc>
          <w:tcPr>
            <w:tcW w:w="900" w:type="dxa"/>
          </w:tcPr>
          <w:p w14:paraId="76167624" w14:textId="77777777" w:rsidR="005B2386" w:rsidRPr="005B2386" w:rsidRDefault="005B2386" w:rsidP="005B2386">
            <w:pPr>
              <w:adjustRightInd w:val="0"/>
              <w:rPr>
                <w:rFonts w:eastAsia="MS Mincho"/>
                <w:color w:val="000000"/>
              </w:rPr>
            </w:pPr>
          </w:p>
        </w:tc>
        <w:tc>
          <w:tcPr>
            <w:tcW w:w="900" w:type="dxa"/>
          </w:tcPr>
          <w:p w14:paraId="56BF4D18" w14:textId="77777777" w:rsidR="005B2386" w:rsidRPr="005B2386" w:rsidRDefault="005B2386" w:rsidP="005B2386">
            <w:pPr>
              <w:adjustRightInd w:val="0"/>
              <w:rPr>
                <w:rFonts w:eastAsia="MS Mincho"/>
                <w:color w:val="000000"/>
              </w:rPr>
            </w:pPr>
          </w:p>
        </w:tc>
        <w:tc>
          <w:tcPr>
            <w:tcW w:w="1620" w:type="dxa"/>
          </w:tcPr>
          <w:p w14:paraId="03FD820A" w14:textId="77777777" w:rsidR="005B2386" w:rsidRPr="005B2386" w:rsidRDefault="005B2386" w:rsidP="005B2386">
            <w:pPr>
              <w:adjustRightInd w:val="0"/>
              <w:rPr>
                <w:rFonts w:eastAsia="MS Mincho"/>
                <w:color w:val="000000"/>
              </w:rPr>
            </w:pPr>
            <w:r w:rsidRPr="005B2386">
              <w:rPr>
                <w:rFonts w:eastAsia="MS Mincho"/>
                <w:color w:val="000000"/>
              </w:rPr>
              <w:t>0,1</w:t>
            </w:r>
          </w:p>
        </w:tc>
        <w:tc>
          <w:tcPr>
            <w:tcW w:w="1260" w:type="dxa"/>
          </w:tcPr>
          <w:p w14:paraId="2F7277D3" w14:textId="77777777" w:rsidR="005B2386" w:rsidRPr="005B2386" w:rsidRDefault="005B2386" w:rsidP="005B2386">
            <w:pPr>
              <w:adjustRightInd w:val="0"/>
              <w:rPr>
                <w:rFonts w:ascii="Cambria" w:eastAsia="MS Mincho" w:hAnsi="Cambria" w:cs="Cambria"/>
                <w:color w:val="000000"/>
              </w:rPr>
            </w:pPr>
          </w:p>
        </w:tc>
        <w:tc>
          <w:tcPr>
            <w:tcW w:w="2700" w:type="dxa"/>
          </w:tcPr>
          <w:p w14:paraId="556BAA59" w14:textId="77777777" w:rsidR="005B2386" w:rsidRPr="005B2386" w:rsidRDefault="005B2386" w:rsidP="005B2386">
            <w:pPr>
              <w:adjustRightInd w:val="0"/>
              <w:rPr>
                <w:rFonts w:ascii="Cambria" w:eastAsia="MS Mincho" w:hAnsi="Cambria" w:cs="Cambria"/>
                <w:color w:val="000000"/>
              </w:rPr>
            </w:pPr>
          </w:p>
        </w:tc>
      </w:tr>
      <w:tr w:rsidR="005B2386" w:rsidRPr="005B2386" w14:paraId="29132E92" w14:textId="77777777" w:rsidTr="001E23C4">
        <w:trPr>
          <w:trHeight w:val="103"/>
        </w:trPr>
        <w:tc>
          <w:tcPr>
            <w:tcW w:w="828" w:type="dxa"/>
          </w:tcPr>
          <w:p w14:paraId="3E5C0A25"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6BFDF452" w14:textId="77777777" w:rsidR="005B2386" w:rsidRPr="005B2386" w:rsidRDefault="005B2386" w:rsidP="005B2386">
            <w:pPr>
              <w:adjustRightInd w:val="0"/>
              <w:rPr>
                <w:rFonts w:ascii="Courier New" w:eastAsia="MS Mincho" w:hAnsi="Courier New" w:cs="Courier New"/>
                <w:color w:val="000000"/>
              </w:rPr>
            </w:pPr>
            <w:proofErr w:type="spellStart"/>
            <w:r w:rsidRPr="005B2386">
              <w:rPr>
                <w:rFonts w:ascii="Courier New" w:eastAsia="MS Mincho" w:hAnsi="Courier New" w:cs="Courier New"/>
                <w:color w:val="000000"/>
              </w:rPr>
              <w:t>sgpd</w:t>
            </w:r>
            <w:proofErr w:type="spellEnd"/>
          </w:p>
        </w:tc>
        <w:tc>
          <w:tcPr>
            <w:tcW w:w="900" w:type="dxa"/>
          </w:tcPr>
          <w:p w14:paraId="0892E78D" w14:textId="77777777" w:rsidR="005B2386" w:rsidRPr="005B2386" w:rsidRDefault="005B2386" w:rsidP="005B2386">
            <w:pPr>
              <w:adjustRightInd w:val="0"/>
              <w:rPr>
                <w:rFonts w:eastAsia="MS Mincho"/>
                <w:color w:val="000000"/>
              </w:rPr>
            </w:pPr>
          </w:p>
        </w:tc>
        <w:tc>
          <w:tcPr>
            <w:tcW w:w="900" w:type="dxa"/>
          </w:tcPr>
          <w:p w14:paraId="06C9C625" w14:textId="77777777" w:rsidR="005B2386" w:rsidRPr="005B2386" w:rsidRDefault="005B2386" w:rsidP="005B2386">
            <w:pPr>
              <w:adjustRightInd w:val="0"/>
              <w:rPr>
                <w:rFonts w:eastAsia="MS Mincho"/>
                <w:color w:val="000000"/>
              </w:rPr>
            </w:pPr>
          </w:p>
        </w:tc>
        <w:tc>
          <w:tcPr>
            <w:tcW w:w="1620" w:type="dxa"/>
          </w:tcPr>
          <w:p w14:paraId="05C33C95" w14:textId="77777777" w:rsidR="005B2386" w:rsidRPr="005B2386" w:rsidRDefault="005B2386" w:rsidP="005B2386">
            <w:pPr>
              <w:adjustRightInd w:val="0"/>
              <w:rPr>
                <w:rFonts w:eastAsia="MS Mincho"/>
                <w:color w:val="000000"/>
              </w:rPr>
            </w:pPr>
            <w:r w:rsidRPr="005B2386">
              <w:rPr>
                <w:rFonts w:eastAsia="MS Mincho"/>
                <w:color w:val="000000"/>
              </w:rPr>
              <w:t>0,1,2</w:t>
            </w:r>
          </w:p>
        </w:tc>
        <w:tc>
          <w:tcPr>
            <w:tcW w:w="1260" w:type="dxa"/>
          </w:tcPr>
          <w:p w14:paraId="2DF7CA04" w14:textId="77777777" w:rsidR="005B2386" w:rsidRPr="005B2386" w:rsidRDefault="005B2386" w:rsidP="005B2386">
            <w:pPr>
              <w:adjustRightInd w:val="0"/>
              <w:rPr>
                <w:rFonts w:eastAsia="MS Mincho"/>
                <w:color w:val="000000"/>
              </w:rPr>
            </w:pPr>
            <w:r w:rsidRPr="005B2386">
              <w:rPr>
                <w:rFonts w:eastAsia="MS Mincho"/>
                <w:color w:val="000000"/>
              </w:rPr>
              <w:t>0</w:t>
            </w:r>
          </w:p>
        </w:tc>
        <w:tc>
          <w:tcPr>
            <w:tcW w:w="2700" w:type="dxa"/>
          </w:tcPr>
          <w:p w14:paraId="160DC389" w14:textId="77777777" w:rsidR="005B2386" w:rsidRPr="005B2386" w:rsidRDefault="005B2386" w:rsidP="005B2386">
            <w:pPr>
              <w:adjustRightInd w:val="0"/>
              <w:rPr>
                <w:rFonts w:eastAsia="MS Mincho"/>
                <w:color w:val="000000"/>
              </w:rPr>
            </w:pPr>
          </w:p>
        </w:tc>
      </w:tr>
      <w:tr w:rsidR="005B2386" w:rsidRPr="005B2386" w14:paraId="23DBBEAB" w14:textId="77777777" w:rsidTr="001E23C4">
        <w:trPr>
          <w:trHeight w:val="103"/>
        </w:trPr>
        <w:tc>
          <w:tcPr>
            <w:tcW w:w="828" w:type="dxa"/>
          </w:tcPr>
          <w:p w14:paraId="00C49126"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10010000" w14:textId="77777777" w:rsidR="005B2386" w:rsidRPr="005B2386" w:rsidRDefault="005B2386" w:rsidP="005B2386">
            <w:pPr>
              <w:adjustRightInd w:val="0"/>
              <w:rPr>
                <w:rFonts w:ascii="Courier New" w:eastAsia="MS Mincho" w:hAnsi="Courier New" w:cs="Courier New"/>
                <w:color w:val="000000"/>
              </w:rPr>
            </w:pPr>
            <w:proofErr w:type="spellStart"/>
            <w:r w:rsidRPr="005B2386">
              <w:rPr>
                <w:rFonts w:ascii="Courier New" w:eastAsia="MS Mincho" w:hAnsi="Courier New" w:cs="Courier New"/>
                <w:color w:val="000000"/>
              </w:rPr>
              <w:t>saiz</w:t>
            </w:r>
            <w:proofErr w:type="spellEnd"/>
          </w:p>
        </w:tc>
        <w:tc>
          <w:tcPr>
            <w:tcW w:w="900" w:type="dxa"/>
          </w:tcPr>
          <w:p w14:paraId="1169C563" w14:textId="77777777" w:rsidR="005B2386" w:rsidRPr="005B2386" w:rsidRDefault="005B2386" w:rsidP="005B2386">
            <w:pPr>
              <w:adjustRightInd w:val="0"/>
              <w:rPr>
                <w:rFonts w:eastAsia="MS Mincho"/>
                <w:color w:val="000000"/>
              </w:rPr>
            </w:pPr>
          </w:p>
        </w:tc>
        <w:tc>
          <w:tcPr>
            <w:tcW w:w="900" w:type="dxa"/>
          </w:tcPr>
          <w:p w14:paraId="21C62D96" w14:textId="77777777" w:rsidR="005B2386" w:rsidRPr="005B2386" w:rsidRDefault="005B2386" w:rsidP="005B2386">
            <w:pPr>
              <w:adjustRightInd w:val="0"/>
              <w:rPr>
                <w:rFonts w:eastAsia="MS Mincho"/>
                <w:color w:val="000000"/>
              </w:rPr>
            </w:pPr>
          </w:p>
        </w:tc>
        <w:tc>
          <w:tcPr>
            <w:tcW w:w="1620" w:type="dxa"/>
          </w:tcPr>
          <w:p w14:paraId="4ACFA1AE" w14:textId="77777777" w:rsidR="005B2386" w:rsidRPr="005B2386" w:rsidRDefault="005B2386" w:rsidP="005B2386">
            <w:pPr>
              <w:adjustRightInd w:val="0"/>
              <w:rPr>
                <w:rFonts w:eastAsia="MS Mincho"/>
                <w:color w:val="000000"/>
              </w:rPr>
            </w:pPr>
            <w:r w:rsidRPr="005B2386">
              <w:rPr>
                <w:rFonts w:eastAsia="MS Mincho"/>
                <w:color w:val="000000"/>
              </w:rPr>
              <w:t>0</w:t>
            </w:r>
          </w:p>
        </w:tc>
        <w:tc>
          <w:tcPr>
            <w:tcW w:w="1260" w:type="dxa"/>
          </w:tcPr>
          <w:p w14:paraId="1A7A6BAA" w14:textId="77777777" w:rsidR="005B2386" w:rsidRPr="005B2386" w:rsidRDefault="005B2386" w:rsidP="005B2386">
            <w:pPr>
              <w:adjustRightInd w:val="0"/>
              <w:rPr>
                <w:rFonts w:eastAsia="MS Mincho"/>
                <w:color w:val="000000"/>
              </w:rPr>
            </w:pPr>
            <w:r w:rsidRPr="005B2386">
              <w:rPr>
                <w:rFonts w:eastAsia="MS Mincho"/>
                <w:color w:val="000000"/>
              </w:rPr>
              <w:t>0x000001</w:t>
            </w:r>
          </w:p>
        </w:tc>
        <w:tc>
          <w:tcPr>
            <w:tcW w:w="2700" w:type="dxa"/>
          </w:tcPr>
          <w:p w14:paraId="658113A6" w14:textId="77777777" w:rsidR="005B2386" w:rsidRPr="005B2386" w:rsidRDefault="005B2386" w:rsidP="005B2386">
            <w:pPr>
              <w:adjustRightInd w:val="0"/>
              <w:rPr>
                <w:rFonts w:eastAsia="MS Mincho"/>
                <w:color w:val="000000"/>
              </w:rPr>
            </w:pPr>
          </w:p>
        </w:tc>
      </w:tr>
      <w:tr w:rsidR="005B2386" w:rsidRPr="005B2386" w14:paraId="4AF9010A" w14:textId="77777777" w:rsidTr="001E23C4">
        <w:trPr>
          <w:trHeight w:val="103"/>
        </w:trPr>
        <w:tc>
          <w:tcPr>
            <w:tcW w:w="828" w:type="dxa"/>
          </w:tcPr>
          <w:p w14:paraId="402E6729"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4F385CD8" w14:textId="77777777" w:rsidR="005B2386" w:rsidRPr="005B2386" w:rsidRDefault="005B2386" w:rsidP="005B2386">
            <w:pPr>
              <w:adjustRightInd w:val="0"/>
              <w:rPr>
                <w:rFonts w:ascii="Courier New" w:eastAsia="MS Mincho" w:hAnsi="Courier New" w:cs="Courier New"/>
                <w:color w:val="000000"/>
              </w:rPr>
            </w:pPr>
            <w:proofErr w:type="spellStart"/>
            <w:r w:rsidRPr="005B2386">
              <w:rPr>
                <w:rFonts w:ascii="Courier New" w:eastAsia="MS Mincho" w:hAnsi="Courier New" w:cs="Courier New"/>
                <w:color w:val="000000"/>
              </w:rPr>
              <w:t>saio</w:t>
            </w:r>
            <w:proofErr w:type="spellEnd"/>
          </w:p>
        </w:tc>
        <w:tc>
          <w:tcPr>
            <w:tcW w:w="900" w:type="dxa"/>
          </w:tcPr>
          <w:p w14:paraId="404EB937" w14:textId="77777777" w:rsidR="005B2386" w:rsidRPr="005B2386" w:rsidRDefault="005B2386" w:rsidP="005B2386">
            <w:pPr>
              <w:adjustRightInd w:val="0"/>
              <w:rPr>
                <w:rFonts w:eastAsia="MS Mincho"/>
                <w:color w:val="000000"/>
              </w:rPr>
            </w:pPr>
          </w:p>
        </w:tc>
        <w:tc>
          <w:tcPr>
            <w:tcW w:w="900" w:type="dxa"/>
          </w:tcPr>
          <w:p w14:paraId="2724384A" w14:textId="77777777" w:rsidR="005B2386" w:rsidRPr="005B2386" w:rsidRDefault="005B2386" w:rsidP="005B2386">
            <w:pPr>
              <w:adjustRightInd w:val="0"/>
              <w:rPr>
                <w:rFonts w:eastAsia="MS Mincho"/>
                <w:color w:val="000000"/>
              </w:rPr>
            </w:pPr>
          </w:p>
        </w:tc>
        <w:tc>
          <w:tcPr>
            <w:tcW w:w="1620" w:type="dxa"/>
          </w:tcPr>
          <w:p w14:paraId="33904966" w14:textId="77777777" w:rsidR="005B2386" w:rsidRPr="005B2386" w:rsidRDefault="005B2386" w:rsidP="005B2386">
            <w:pPr>
              <w:adjustRightInd w:val="0"/>
              <w:rPr>
                <w:rFonts w:eastAsia="MS Mincho"/>
                <w:color w:val="000000"/>
              </w:rPr>
            </w:pPr>
            <w:r w:rsidRPr="005B2386">
              <w:rPr>
                <w:rFonts w:eastAsia="MS Mincho"/>
                <w:color w:val="000000"/>
              </w:rPr>
              <w:t>0,1</w:t>
            </w:r>
          </w:p>
        </w:tc>
        <w:tc>
          <w:tcPr>
            <w:tcW w:w="1260" w:type="dxa"/>
          </w:tcPr>
          <w:p w14:paraId="415C91B7" w14:textId="77777777" w:rsidR="005B2386" w:rsidRPr="005B2386" w:rsidRDefault="005B2386" w:rsidP="005B2386">
            <w:pPr>
              <w:adjustRightInd w:val="0"/>
              <w:rPr>
                <w:rFonts w:eastAsia="MS Mincho"/>
                <w:color w:val="000000"/>
              </w:rPr>
            </w:pPr>
            <w:r w:rsidRPr="005B2386">
              <w:rPr>
                <w:rFonts w:eastAsia="MS Mincho"/>
                <w:color w:val="000000"/>
              </w:rPr>
              <w:t>0x000001</w:t>
            </w:r>
          </w:p>
        </w:tc>
        <w:tc>
          <w:tcPr>
            <w:tcW w:w="2700" w:type="dxa"/>
          </w:tcPr>
          <w:p w14:paraId="174EF426" w14:textId="77777777" w:rsidR="005B2386" w:rsidRPr="005B2386" w:rsidRDefault="005B2386" w:rsidP="005B2386">
            <w:pPr>
              <w:adjustRightInd w:val="0"/>
              <w:rPr>
                <w:rFonts w:eastAsia="MS Mincho"/>
                <w:color w:val="000000"/>
              </w:rPr>
            </w:pPr>
          </w:p>
        </w:tc>
      </w:tr>
      <w:tr w:rsidR="005B2386" w:rsidRPr="005B2386" w14:paraId="15C306D2" w14:textId="77777777" w:rsidTr="001E23C4">
        <w:trPr>
          <w:trHeight w:val="103"/>
        </w:trPr>
        <w:tc>
          <w:tcPr>
            <w:tcW w:w="828" w:type="dxa"/>
          </w:tcPr>
          <w:p w14:paraId="4DA9AF0E" w14:textId="77777777" w:rsidR="005B2386" w:rsidRPr="005B2386" w:rsidRDefault="005B2386" w:rsidP="005B2386">
            <w:pPr>
              <w:adjustRightInd w:val="0"/>
              <w:rPr>
                <w:rFonts w:ascii="Courier New" w:eastAsia="MS Mincho" w:hAnsi="Courier New" w:cs="Courier New"/>
                <w:color w:val="000000"/>
              </w:rPr>
            </w:pPr>
            <w:proofErr w:type="spellStart"/>
            <w:r w:rsidRPr="005B2386">
              <w:rPr>
                <w:rFonts w:ascii="Courier New" w:eastAsia="MS Mincho" w:hAnsi="Courier New" w:cs="Courier New"/>
                <w:color w:val="000000"/>
              </w:rPr>
              <w:t>trak</w:t>
            </w:r>
            <w:proofErr w:type="spellEnd"/>
          </w:p>
          <w:p w14:paraId="01AD7E70" w14:textId="77777777" w:rsidR="005B2386" w:rsidRPr="005B2386" w:rsidRDefault="005B2386" w:rsidP="005B2386">
            <w:pPr>
              <w:adjustRightInd w:val="0"/>
              <w:rPr>
                <w:rFonts w:ascii="Courier New" w:eastAsia="MS Mincho" w:hAnsi="Courier New" w:cs="Courier New"/>
                <w:color w:val="000000"/>
              </w:rPr>
            </w:pPr>
            <w:proofErr w:type="spellStart"/>
            <w:r w:rsidRPr="005B2386">
              <w:rPr>
                <w:rFonts w:ascii="Courier New" w:eastAsia="MS Mincho" w:hAnsi="Courier New" w:cs="Courier New"/>
                <w:color w:val="000000"/>
              </w:rPr>
              <w:t>traf</w:t>
            </w:r>
            <w:proofErr w:type="spellEnd"/>
          </w:p>
        </w:tc>
        <w:tc>
          <w:tcPr>
            <w:tcW w:w="900" w:type="dxa"/>
          </w:tcPr>
          <w:p w14:paraId="77D833B3"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3C444FE4" w14:textId="77777777" w:rsidR="005B2386" w:rsidRPr="005B2386" w:rsidRDefault="005B2386" w:rsidP="005B2386">
            <w:pPr>
              <w:adjustRightInd w:val="0"/>
              <w:rPr>
                <w:rFonts w:eastAsia="MS Mincho"/>
                <w:color w:val="000000"/>
              </w:rPr>
            </w:pPr>
          </w:p>
        </w:tc>
        <w:tc>
          <w:tcPr>
            <w:tcW w:w="900" w:type="dxa"/>
          </w:tcPr>
          <w:p w14:paraId="23B9C3F5" w14:textId="77777777" w:rsidR="005B2386" w:rsidRPr="005B2386" w:rsidRDefault="005B2386" w:rsidP="005B2386">
            <w:pPr>
              <w:adjustRightInd w:val="0"/>
              <w:rPr>
                <w:rFonts w:eastAsia="MS Mincho"/>
                <w:color w:val="000000"/>
              </w:rPr>
            </w:pPr>
          </w:p>
        </w:tc>
        <w:tc>
          <w:tcPr>
            <w:tcW w:w="1620" w:type="dxa"/>
          </w:tcPr>
          <w:p w14:paraId="289F5796" w14:textId="77777777" w:rsidR="005B2386" w:rsidRPr="005B2386" w:rsidRDefault="005B2386" w:rsidP="005B2386">
            <w:pPr>
              <w:adjustRightInd w:val="0"/>
              <w:rPr>
                <w:rFonts w:eastAsia="MS Mincho"/>
                <w:color w:val="000000"/>
              </w:rPr>
            </w:pPr>
            <w:r w:rsidRPr="005B2386">
              <w:rPr>
                <w:rFonts w:eastAsia="MS Mincho"/>
                <w:color w:val="000000"/>
              </w:rPr>
              <w:t>-</w:t>
            </w:r>
          </w:p>
        </w:tc>
        <w:tc>
          <w:tcPr>
            <w:tcW w:w="1260" w:type="dxa"/>
          </w:tcPr>
          <w:p w14:paraId="03EFD735" w14:textId="77777777" w:rsidR="005B2386" w:rsidRPr="005B2386" w:rsidRDefault="005B2386" w:rsidP="005B2386">
            <w:pPr>
              <w:adjustRightInd w:val="0"/>
              <w:rPr>
                <w:rFonts w:eastAsia="MS Mincho"/>
                <w:color w:val="000000"/>
              </w:rPr>
            </w:pPr>
            <w:r w:rsidRPr="005B2386">
              <w:rPr>
                <w:rFonts w:eastAsia="MS Mincho"/>
                <w:color w:val="000000"/>
              </w:rPr>
              <w:t>-</w:t>
            </w:r>
          </w:p>
        </w:tc>
        <w:tc>
          <w:tcPr>
            <w:tcW w:w="2700" w:type="dxa"/>
          </w:tcPr>
          <w:p w14:paraId="231FCB32" w14:textId="77777777" w:rsidR="005B2386" w:rsidRPr="005B2386" w:rsidRDefault="005B2386" w:rsidP="005B2386">
            <w:pPr>
              <w:adjustRightInd w:val="0"/>
              <w:rPr>
                <w:rFonts w:eastAsia="MS Mincho"/>
                <w:color w:val="000000"/>
              </w:rPr>
            </w:pPr>
          </w:p>
        </w:tc>
      </w:tr>
      <w:tr w:rsidR="005B2386" w:rsidRPr="005B2386" w14:paraId="118272A2" w14:textId="77777777" w:rsidTr="001E23C4">
        <w:trPr>
          <w:trHeight w:val="103"/>
        </w:trPr>
        <w:tc>
          <w:tcPr>
            <w:tcW w:w="828" w:type="dxa"/>
          </w:tcPr>
          <w:p w14:paraId="75E96EF7"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17530147" w14:textId="77777777" w:rsidR="005B2386" w:rsidRPr="005B2386" w:rsidRDefault="005B2386" w:rsidP="005B2386">
            <w:pPr>
              <w:adjustRightInd w:val="0"/>
              <w:rPr>
                <w:rFonts w:ascii="Courier New" w:eastAsia="MS Mincho" w:hAnsi="Courier New" w:cs="Courier New"/>
                <w:color w:val="000000"/>
              </w:rPr>
            </w:pPr>
            <w:proofErr w:type="spellStart"/>
            <w:r w:rsidRPr="005B2386">
              <w:rPr>
                <w:rFonts w:ascii="Courier New" w:eastAsia="MS Mincho" w:hAnsi="Courier New" w:cs="Courier New"/>
                <w:color w:val="000000"/>
              </w:rPr>
              <w:t>senc</w:t>
            </w:r>
            <w:proofErr w:type="spellEnd"/>
          </w:p>
        </w:tc>
        <w:tc>
          <w:tcPr>
            <w:tcW w:w="900" w:type="dxa"/>
          </w:tcPr>
          <w:p w14:paraId="6664CAE5" w14:textId="77777777" w:rsidR="005B2386" w:rsidRPr="005B2386" w:rsidRDefault="005B2386" w:rsidP="005B2386">
            <w:pPr>
              <w:adjustRightInd w:val="0"/>
              <w:rPr>
                <w:rFonts w:eastAsia="MS Mincho"/>
                <w:color w:val="000000"/>
              </w:rPr>
            </w:pPr>
          </w:p>
        </w:tc>
        <w:tc>
          <w:tcPr>
            <w:tcW w:w="900" w:type="dxa"/>
          </w:tcPr>
          <w:p w14:paraId="43C8A5AF" w14:textId="77777777" w:rsidR="005B2386" w:rsidRPr="005B2386" w:rsidRDefault="005B2386" w:rsidP="005B2386">
            <w:pPr>
              <w:adjustRightInd w:val="0"/>
              <w:rPr>
                <w:rFonts w:eastAsia="MS Mincho"/>
                <w:color w:val="000000"/>
              </w:rPr>
            </w:pPr>
          </w:p>
        </w:tc>
        <w:tc>
          <w:tcPr>
            <w:tcW w:w="1620" w:type="dxa"/>
          </w:tcPr>
          <w:p w14:paraId="0388F309" w14:textId="77777777" w:rsidR="005B2386" w:rsidRPr="005B2386" w:rsidRDefault="005B2386" w:rsidP="005B2386">
            <w:pPr>
              <w:adjustRightInd w:val="0"/>
              <w:rPr>
                <w:rFonts w:eastAsia="MS Mincho"/>
                <w:color w:val="000000"/>
              </w:rPr>
            </w:pPr>
            <w:r w:rsidRPr="005B2386">
              <w:rPr>
                <w:rFonts w:eastAsia="MS Mincho"/>
                <w:color w:val="000000"/>
              </w:rPr>
              <w:t>0</w:t>
            </w:r>
          </w:p>
        </w:tc>
        <w:tc>
          <w:tcPr>
            <w:tcW w:w="1260" w:type="dxa"/>
          </w:tcPr>
          <w:p w14:paraId="37E0462F" w14:textId="77777777" w:rsidR="005B2386" w:rsidRPr="005B2386" w:rsidRDefault="005B2386" w:rsidP="005B2386">
            <w:pPr>
              <w:adjustRightInd w:val="0"/>
              <w:rPr>
                <w:rFonts w:eastAsia="MS Mincho"/>
                <w:color w:val="000000"/>
              </w:rPr>
            </w:pPr>
            <w:r w:rsidRPr="005B2386">
              <w:rPr>
                <w:rFonts w:eastAsia="MS Mincho"/>
                <w:color w:val="000000"/>
              </w:rPr>
              <w:t>0x000002</w:t>
            </w:r>
          </w:p>
        </w:tc>
        <w:tc>
          <w:tcPr>
            <w:tcW w:w="2700" w:type="dxa"/>
          </w:tcPr>
          <w:p w14:paraId="31F14F78" w14:textId="77777777" w:rsidR="005B2386" w:rsidRPr="005B2386" w:rsidRDefault="005B2386" w:rsidP="005B2386">
            <w:pPr>
              <w:adjustRightInd w:val="0"/>
              <w:rPr>
                <w:rFonts w:eastAsia="MS Mincho"/>
                <w:color w:val="000000"/>
              </w:rPr>
            </w:pPr>
          </w:p>
        </w:tc>
      </w:tr>
    </w:tbl>
    <w:p w14:paraId="547461A1" w14:textId="77777777" w:rsidR="005B2386" w:rsidRPr="005B2386" w:rsidRDefault="005B2386" w:rsidP="005B2386">
      <w:pPr>
        <w:widowControl/>
        <w:autoSpaceDE/>
        <w:autoSpaceDN/>
        <w:rPr>
          <w:rFonts w:ascii="Times New Roman" w:eastAsia="Times New Roman" w:hAnsi="Times New Roman" w:cs="Times New Roman"/>
          <w:sz w:val="24"/>
          <w:szCs w:val="24"/>
        </w:rPr>
      </w:pPr>
    </w:p>
    <w:p w14:paraId="698BE7F0" w14:textId="2AC6A2A4" w:rsidR="005B2386" w:rsidRDefault="005B2386" w:rsidP="00DF2422">
      <w:pPr>
        <w:widowControl/>
        <w:autoSpaceDE/>
        <w:autoSpaceDN/>
        <w:spacing w:after="240" w:line="230" w:lineRule="atLeast"/>
        <w:jc w:val="both"/>
        <w:rPr>
          <w:rFonts w:ascii="Times New Roman" w:hAnsi="Times New Roman" w:cs="Times New Roman"/>
          <w:i/>
          <w:iCs/>
          <w:sz w:val="24"/>
        </w:rPr>
      </w:pPr>
    </w:p>
    <w:p w14:paraId="128F6818" w14:textId="77777777" w:rsidR="0015202E" w:rsidRDefault="0015202E" w:rsidP="0015202E">
      <w:pPr>
        <w:rPr>
          <w:rFonts w:ascii="Courier New" w:eastAsia="MS Mincho" w:hAnsi="Courier New" w:cs="Courier New"/>
          <w:color w:val="000000"/>
          <w:sz w:val="20"/>
          <w:szCs w:val="20"/>
        </w:rPr>
      </w:pPr>
    </w:p>
    <w:p w14:paraId="13C6A03A" w14:textId="77777777" w:rsidR="0015202E" w:rsidRPr="0015202E" w:rsidRDefault="0015202E" w:rsidP="0015202E">
      <w:pPr>
        <w:widowControl/>
        <w:autoSpaceDE/>
        <w:autoSpaceDN/>
        <w:spacing w:after="240" w:line="230" w:lineRule="atLeast"/>
        <w:jc w:val="both"/>
        <w:rPr>
          <w:rFonts w:asciiTheme="majorHAnsi" w:eastAsia="Times New Roman" w:hAnsiTheme="majorHAnsi" w:cs="Times New Roman"/>
        </w:rPr>
      </w:pPr>
    </w:p>
    <w:sectPr w:rsidR="0015202E" w:rsidRPr="0015202E" w:rsidSect="00385C5D">
      <w:footerReference w:type="default" r:id="rId13"/>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DDCD3" w14:textId="77777777" w:rsidR="004C5008" w:rsidRDefault="004C5008" w:rsidP="009E784A">
      <w:r>
        <w:separator/>
      </w:r>
    </w:p>
  </w:endnote>
  <w:endnote w:type="continuationSeparator" w:id="0">
    <w:p w14:paraId="37FD7D73" w14:textId="77777777" w:rsidR="004C5008" w:rsidRDefault="004C5008"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ourier">
    <w:panose1 w:val="020704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D97A4" w14:textId="77777777" w:rsidR="008632BC" w:rsidRPr="00AA03D8" w:rsidRDefault="008632BC" w:rsidP="00A966A9">
    <w:pPr>
      <w:pStyle w:val="Footer"/>
      <w:spacing w:before="283" w:after="283"/>
    </w:pPr>
    <w:r w:rsidRPr="00AA03D8">
      <w:fldChar w:fldCharType="begin"/>
    </w:r>
    <w:r w:rsidRPr="00AA03D8">
      <w:instrText xml:space="preserve"> PAGE  \* MERGEFORMAT </w:instrText>
    </w:r>
    <w:r w:rsidRPr="00AA03D8">
      <w:fldChar w:fldCharType="separate"/>
    </w:r>
    <w:r>
      <w:rPr>
        <w:noProof/>
      </w:rPr>
      <w:t>2</w:t>
    </w:r>
    <w:r w:rsidRPr="00AA03D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58207" w14:textId="77777777" w:rsidR="008632BC" w:rsidRPr="00630BFB" w:rsidRDefault="008632BC" w:rsidP="00DA0376">
    <w:pPr>
      <w:pStyle w:val="Footer"/>
      <w:spacing w:before="283" w:after="283"/>
    </w:pPr>
    <w:r>
      <w:tab/>
    </w:r>
    <w:r w:rsidRPr="00AA03D8">
      <w:fldChar w:fldCharType="begin"/>
    </w:r>
    <w:r w:rsidRPr="00AA03D8">
      <w:instrText xml:space="preserve"> PAGE  \* MERGEFORMAT </w:instrText>
    </w:r>
    <w:r w:rsidRPr="00AA03D8">
      <w:fldChar w:fldCharType="separate"/>
    </w:r>
    <w:r>
      <w:rPr>
        <w:noProof/>
      </w:rPr>
      <w:t>1</w:t>
    </w:r>
    <w:r w:rsidRPr="00AA03D8">
      <w:fldChar w:fldCharType="end"/>
    </w:r>
    <w:r w:rsidRPr="00630BF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39FB1" w14:textId="77777777" w:rsidR="008632BC" w:rsidRPr="00DF7245" w:rsidRDefault="008632BC" w:rsidP="00E201A8">
    <w:pPr>
      <w:pStyle w:val="Footer"/>
      <w:rPr>
        <w:lang w:val="fr-FR"/>
      </w:rPr>
    </w:pPr>
    <w:r w:rsidRPr="00DF7245">
      <w:rPr>
        <w:lang w:val="fr-FR"/>
      </w:rPr>
      <w:t xml:space="preserve">Document </w:t>
    </w:r>
    <w:proofErr w:type="gramStart"/>
    <w:r w:rsidRPr="00DF7245">
      <w:rPr>
        <w:lang w:val="fr-FR"/>
      </w:rPr>
      <w:t>type:</w:t>
    </w:r>
    <w:proofErr w:type="gramEnd"/>
    <w:r w:rsidRPr="00DF7245">
      <w:rPr>
        <w:lang w:val="fr-FR"/>
      </w:rPr>
      <w:t>   </w:t>
    </w:r>
    <w:r w:rsidRPr="00E201A8">
      <w:fldChar w:fldCharType="begin"/>
    </w:r>
    <w:r w:rsidRPr="00DF7245">
      <w:rPr>
        <w:lang w:val="fr-FR"/>
      </w:rPr>
      <w:instrText xml:space="preserve"> REF DDDocType \* CHARFORMAT  </w:instrText>
    </w:r>
    <w:r w:rsidRPr="00E201A8">
      <w:fldChar w:fldCharType="separate"/>
    </w:r>
    <w:r w:rsidRPr="00DF7245">
      <w:rPr>
        <w:lang w:val="fr-FR"/>
      </w:rPr>
      <w:t>International Standard</w:t>
    </w:r>
    <w:r w:rsidRPr="00E201A8">
      <w:fldChar w:fldCharType="end"/>
    </w:r>
  </w:p>
  <w:p w14:paraId="41B20B50" w14:textId="77777777" w:rsidR="008632BC" w:rsidRPr="00DF7245" w:rsidRDefault="008632BC" w:rsidP="00E201A8">
    <w:pPr>
      <w:pStyle w:val="Footer"/>
      <w:rPr>
        <w:lang w:val="fr-FR"/>
      </w:rPr>
    </w:pPr>
    <w:r w:rsidRPr="00DF7245">
      <w:rPr>
        <w:lang w:val="fr-FR"/>
      </w:rPr>
      <w:t xml:space="preserve">Document </w:t>
    </w:r>
    <w:proofErr w:type="spellStart"/>
    <w:proofErr w:type="gramStart"/>
    <w:r w:rsidRPr="00DF7245">
      <w:rPr>
        <w:lang w:val="fr-FR"/>
      </w:rPr>
      <w:t>subtype</w:t>
    </w:r>
    <w:proofErr w:type="spellEnd"/>
    <w:r w:rsidRPr="00DF7245">
      <w:rPr>
        <w:lang w:val="fr-FR"/>
      </w:rPr>
      <w:t>:</w:t>
    </w:r>
    <w:proofErr w:type="gramEnd"/>
    <w:r w:rsidRPr="00DF7245">
      <w:rPr>
        <w:lang w:val="fr-FR"/>
      </w:rPr>
      <w:t>   </w:t>
    </w:r>
    <w:proofErr w:type="spellStart"/>
    <w:r w:rsidRPr="00E201A8">
      <w:fldChar w:fldCharType="begin"/>
    </w:r>
    <w:r w:rsidRPr="00DF7245">
      <w:rPr>
        <w:lang w:val="fr-FR"/>
      </w:rPr>
      <w:instrText xml:space="preserve"> REF DDDocSubType \* CHARFORMAT  </w:instrText>
    </w:r>
    <w:r w:rsidRPr="00E201A8">
      <w:fldChar w:fldCharType="separate"/>
    </w:r>
    <w:r w:rsidRPr="00DF7245">
      <w:rPr>
        <w:lang w:val="fr-FR"/>
      </w:rPr>
      <w:t>Amendment</w:t>
    </w:r>
    <w:proofErr w:type="spellEnd"/>
    <w:r w:rsidRPr="00E201A8">
      <w:fldChar w:fldCharType="end"/>
    </w:r>
  </w:p>
  <w:p w14:paraId="6668D6E0" w14:textId="77777777" w:rsidR="008632BC" w:rsidRPr="00E201A8" w:rsidRDefault="008632BC" w:rsidP="00E201A8">
    <w:pPr>
      <w:pStyle w:val="Footer"/>
    </w:pPr>
    <w:r w:rsidRPr="00E201A8">
      <w:t>Document stage:   </w:t>
    </w:r>
    <w:r w:rsidR="004C5008">
      <w:fldChar w:fldCharType="begin"/>
    </w:r>
    <w:r w:rsidR="004C5008">
      <w:instrText xml:space="preserve"> REF DDDocStage \* CHARFORMAT  </w:instrText>
    </w:r>
    <w:r w:rsidR="004C5008">
      <w:fldChar w:fldCharType="separate"/>
    </w:r>
    <w:r w:rsidRPr="009D6BE5">
      <w:t>(30) Committee</w:t>
    </w:r>
    <w:r w:rsidR="004C5008">
      <w:fldChar w:fldCharType="end"/>
    </w:r>
  </w:p>
  <w:p w14:paraId="5F082EE8" w14:textId="77777777" w:rsidR="008632BC" w:rsidRPr="00E201A8" w:rsidRDefault="008632BC" w:rsidP="00E201A8">
    <w:pPr>
      <w:pStyle w:val="Footer"/>
    </w:pPr>
    <w:r w:rsidRPr="00E201A8">
      <w:t>Document language:   </w:t>
    </w:r>
    <w:r w:rsidR="004C5008">
      <w:fldChar w:fldCharType="begin"/>
    </w:r>
    <w:r w:rsidR="004C5008">
      <w:instrText xml:space="preserve"> REF DDDocLanguage \* CHARFORMAT  </w:instrText>
    </w:r>
    <w:r w:rsidR="004C5008">
      <w:fldChar w:fldCharType="separate"/>
    </w:r>
    <w:r w:rsidRPr="009D6BE5">
      <w:t>E</w:t>
    </w:r>
    <w:r w:rsidR="004C5008">
      <w:fldChar w:fldCharType="end"/>
    </w:r>
  </w:p>
  <w:p w14:paraId="57FC6AD3" w14:textId="77777777" w:rsidR="008632BC" w:rsidRPr="00E201A8" w:rsidRDefault="008632BC" w:rsidP="00E201A8">
    <w:pPr>
      <w:pStyle w:val="Footer"/>
    </w:pPr>
  </w:p>
  <w:p w14:paraId="099AF3C0" w14:textId="77777777" w:rsidR="008632BC" w:rsidRPr="00E201A8" w:rsidRDefault="008632BC" w:rsidP="00E201A8">
    <w:pPr>
      <w:pStyle w:val="Footer"/>
    </w:pPr>
    <w:r w:rsidRPr="00E201A8">
      <w:fldChar w:fldCharType="begin"/>
    </w:r>
    <w:r w:rsidRPr="00E201A8">
      <w:instrText xml:space="preserve">FILENAME  \p </w:instrText>
    </w:r>
    <w:r w:rsidRPr="00E201A8">
      <w:fldChar w:fldCharType="separate"/>
    </w:r>
    <w:r w:rsidRPr="00541F9E">
      <w:t xml:space="preserve"> </w:t>
    </w:r>
    <w:r w:rsidRPr="00894D87">
      <w:rPr>
        <w:noProof/>
      </w:rPr>
      <w:t>MDS196</w:t>
    </w:r>
    <w:r>
      <w:rPr>
        <w:noProof/>
      </w:rPr>
      <w:t>9</w:t>
    </w:r>
    <w:r w:rsidRPr="00894D87">
      <w:rPr>
        <w:noProof/>
      </w:rPr>
      <w:t>0_WG03_N00010_ISO-IEC_23001-7_2016_WD_AMD2</w:t>
    </w:r>
    <w:r>
      <w:rPr>
        <w:noProof/>
      </w:rPr>
      <w:t>.docx</w:t>
    </w:r>
    <w:r w:rsidRPr="00E201A8">
      <w:fldChar w:fldCharType="end"/>
    </w:r>
    <w:r w:rsidRPr="00E201A8">
      <w:t>  </w:t>
    </w:r>
    <w:r w:rsidRPr="00E201A8">
      <w:fldChar w:fldCharType="begin"/>
    </w:r>
    <w:r w:rsidRPr="00E201A8">
      <w:instrText xml:space="preserve">REF LIBVerMSDN \* CHARFORMAT  </w:instrText>
    </w:r>
    <w:r w:rsidRPr="00E201A8">
      <w:fldChar w:fldCharType="separate"/>
    </w:r>
    <w:r w:rsidRPr="009D6BE5">
      <w:t>STD Version 2.8f</w:t>
    </w:r>
    <w:r w:rsidRPr="00E201A8">
      <w:fldChar w:fldCharType="end"/>
    </w:r>
  </w:p>
  <w:p w14:paraId="1885D116" w14:textId="77777777" w:rsidR="008632BC" w:rsidRDefault="008632B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CF63E" w14:textId="77777777" w:rsidR="004C5008" w:rsidRDefault="004C5008" w:rsidP="009E784A">
      <w:r>
        <w:separator/>
      </w:r>
    </w:p>
  </w:footnote>
  <w:footnote w:type="continuationSeparator" w:id="0">
    <w:p w14:paraId="75E11A70" w14:textId="77777777" w:rsidR="004C5008" w:rsidRDefault="004C5008"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FA313" w14:textId="77777777" w:rsidR="008632BC" w:rsidRPr="00B7319C" w:rsidRDefault="008632BC" w:rsidP="00A966A9">
    <w:pPr>
      <w:pStyle w:val="Header"/>
      <w:spacing w:after="680"/>
      <w:rPr>
        <w:lang w:val="de-DE"/>
      </w:rPr>
    </w:pPr>
    <w:r>
      <w:fldChar w:fldCharType="begin"/>
    </w:r>
    <w:r w:rsidRPr="00B7319C">
      <w:rPr>
        <w:lang w:val="de-DE"/>
      </w:rPr>
      <w:instrText xml:space="preserve"> REF LibEnteteCEN </w:instrTex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F7E80" w14:textId="77777777" w:rsidR="008632BC" w:rsidRPr="00E201A8" w:rsidRDefault="008632BC">
    <w:pPr>
      <w:pStyle w:val="Header"/>
      <w:rPr>
        <w:b/>
        <w:sz w:val="20"/>
      </w:rPr>
    </w:pPr>
    <w:r w:rsidRPr="00E201A8">
      <w:rPr>
        <w:b/>
        <w:sz w:val="20"/>
      </w:rPr>
      <w:fldChar w:fldCharType="begin"/>
    </w:r>
    <w:r w:rsidRPr="00E201A8">
      <w:rPr>
        <w:sz w:val="20"/>
      </w:rPr>
      <w:instrText xml:space="preserve"> REF DDOrganization \* CHARFORMAT </w:instrText>
    </w:r>
    <w:r w:rsidRPr="00E201A8">
      <w:rPr>
        <w:b/>
        <w:sz w:val="20"/>
      </w:rPr>
      <w:fldChar w:fldCharType="separate"/>
    </w:r>
    <w:r w:rsidRPr="00536509">
      <w:rPr>
        <w:sz w:val="20"/>
      </w:rPr>
      <w:t>© ISO/IEC 2017 – All rights reserved</w:t>
    </w:r>
    <w:r w:rsidRPr="00E201A8">
      <w:rPr>
        <w:b/>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5C28D006"/>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1ADA4B3C"/>
    <w:multiLevelType w:val="hybridMultilevel"/>
    <w:tmpl w:val="695A3682"/>
    <w:lvl w:ilvl="0" w:tplc="98520A74">
      <w:start w:val="1"/>
      <w:numFmt w:val="bullet"/>
      <w:lvlText w:val=""/>
      <w:lvlJc w:val="left"/>
      <w:pPr>
        <w:ind w:left="720" w:hanging="360"/>
      </w:pPr>
      <w:rPr>
        <w:rFonts w:ascii="Wingdings" w:eastAsia="Arial"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FB46766"/>
    <w:multiLevelType w:val="hybridMultilevel"/>
    <w:tmpl w:val="A7EC7418"/>
    <w:lvl w:ilvl="0" w:tplc="04090001">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D4344E"/>
    <w:multiLevelType w:val="hybridMultilevel"/>
    <w:tmpl w:val="A0B26E86"/>
    <w:lvl w:ilvl="0" w:tplc="7AB4B634">
      <w:start w:val="2"/>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8883F4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37155BB"/>
    <w:multiLevelType w:val="multilevel"/>
    <w:tmpl w:val="35FA29A6"/>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6"/>
  </w:num>
  <w:num w:numId="2">
    <w:abstractNumId w:val="3"/>
  </w:num>
  <w:num w:numId="3">
    <w:abstractNumId w:val="0"/>
  </w:num>
  <w:num w:numId="4">
    <w:abstractNumId w:val="5"/>
  </w:num>
  <w:num w:numId="5">
    <w:abstractNumId w:val="1"/>
  </w:num>
  <w:num w:numId="6">
    <w:abstractNumId w:val="4"/>
  </w:num>
  <w:num w:numId="7">
    <w:abstractNumId w:val="2"/>
  </w:num>
  <w:num w:numId="8">
    <w:abstractNumId w:val="0"/>
  </w:num>
  <w:num w:numId="9">
    <w:abstractNumId w:val="0"/>
  </w:num>
  <w:num w:numId="1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NOUAL Franck">
    <w15:presenceInfo w15:providerId="AD" w15:userId="S-1-5-21-226764037-381646214-1788637320-1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4409D"/>
    <w:rsid w:val="00087E65"/>
    <w:rsid w:val="000968DA"/>
    <w:rsid w:val="000C78E6"/>
    <w:rsid w:val="000E39A5"/>
    <w:rsid w:val="000F4453"/>
    <w:rsid w:val="00100D91"/>
    <w:rsid w:val="00110A97"/>
    <w:rsid w:val="001340A3"/>
    <w:rsid w:val="00143861"/>
    <w:rsid w:val="0015202E"/>
    <w:rsid w:val="00160712"/>
    <w:rsid w:val="0017033C"/>
    <w:rsid w:val="0017201B"/>
    <w:rsid w:val="0018563E"/>
    <w:rsid w:val="001B106E"/>
    <w:rsid w:val="00215B5A"/>
    <w:rsid w:val="00243475"/>
    <w:rsid w:val="00263789"/>
    <w:rsid w:val="002726B2"/>
    <w:rsid w:val="00286DBB"/>
    <w:rsid w:val="002926DE"/>
    <w:rsid w:val="002A076C"/>
    <w:rsid w:val="002B0CA3"/>
    <w:rsid w:val="002C3D8C"/>
    <w:rsid w:val="002C4171"/>
    <w:rsid w:val="003226C8"/>
    <w:rsid w:val="00330EF6"/>
    <w:rsid w:val="0033180F"/>
    <w:rsid w:val="00334C10"/>
    <w:rsid w:val="003569E2"/>
    <w:rsid w:val="00385C5D"/>
    <w:rsid w:val="003B0FC6"/>
    <w:rsid w:val="003D16B7"/>
    <w:rsid w:val="003E7C10"/>
    <w:rsid w:val="004155BD"/>
    <w:rsid w:val="00424A99"/>
    <w:rsid w:val="00426A65"/>
    <w:rsid w:val="0043293E"/>
    <w:rsid w:val="00432F1A"/>
    <w:rsid w:val="00436590"/>
    <w:rsid w:val="00470AD4"/>
    <w:rsid w:val="004961D3"/>
    <w:rsid w:val="004A7C0D"/>
    <w:rsid w:val="004B1392"/>
    <w:rsid w:val="004C5008"/>
    <w:rsid w:val="004D67D5"/>
    <w:rsid w:val="004E45B6"/>
    <w:rsid w:val="004F0EED"/>
    <w:rsid w:val="004F5473"/>
    <w:rsid w:val="00500BFD"/>
    <w:rsid w:val="00506FCB"/>
    <w:rsid w:val="005612C2"/>
    <w:rsid w:val="005B1D41"/>
    <w:rsid w:val="005B2386"/>
    <w:rsid w:val="005C2A51"/>
    <w:rsid w:val="005C718B"/>
    <w:rsid w:val="00613A25"/>
    <w:rsid w:val="00615E2A"/>
    <w:rsid w:val="00661494"/>
    <w:rsid w:val="006A6090"/>
    <w:rsid w:val="006B5BDF"/>
    <w:rsid w:val="006E3CC1"/>
    <w:rsid w:val="0070625B"/>
    <w:rsid w:val="00721532"/>
    <w:rsid w:val="00731291"/>
    <w:rsid w:val="007676A2"/>
    <w:rsid w:val="00793315"/>
    <w:rsid w:val="007B13C2"/>
    <w:rsid w:val="007F5531"/>
    <w:rsid w:val="00800801"/>
    <w:rsid w:val="00842630"/>
    <w:rsid w:val="008632BC"/>
    <w:rsid w:val="008B0EBE"/>
    <w:rsid w:val="008B60CD"/>
    <w:rsid w:val="008C237F"/>
    <w:rsid w:val="008D7C8C"/>
    <w:rsid w:val="008E4307"/>
    <w:rsid w:val="008E7795"/>
    <w:rsid w:val="00930F8D"/>
    <w:rsid w:val="00941FD9"/>
    <w:rsid w:val="009636E0"/>
    <w:rsid w:val="009650CE"/>
    <w:rsid w:val="009715BA"/>
    <w:rsid w:val="009737E2"/>
    <w:rsid w:val="00976CCA"/>
    <w:rsid w:val="009909B4"/>
    <w:rsid w:val="00996037"/>
    <w:rsid w:val="0099689B"/>
    <w:rsid w:val="009B09C2"/>
    <w:rsid w:val="009B4DCC"/>
    <w:rsid w:val="009C5AAC"/>
    <w:rsid w:val="009D5D9F"/>
    <w:rsid w:val="009E784A"/>
    <w:rsid w:val="00A34556"/>
    <w:rsid w:val="00A46563"/>
    <w:rsid w:val="00AF7F61"/>
    <w:rsid w:val="00B12747"/>
    <w:rsid w:val="00B27767"/>
    <w:rsid w:val="00B33CA2"/>
    <w:rsid w:val="00B37045"/>
    <w:rsid w:val="00B44A4F"/>
    <w:rsid w:val="00B564B7"/>
    <w:rsid w:val="00B713AE"/>
    <w:rsid w:val="00B849D4"/>
    <w:rsid w:val="00BD637E"/>
    <w:rsid w:val="00C63ACA"/>
    <w:rsid w:val="00CB798F"/>
    <w:rsid w:val="00CD36BE"/>
    <w:rsid w:val="00CF1629"/>
    <w:rsid w:val="00CF1DEE"/>
    <w:rsid w:val="00D12621"/>
    <w:rsid w:val="00D3415F"/>
    <w:rsid w:val="00D709E9"/>
    <w:rsid w:val="00D73487"/>
    <w:rsid w:val="00D8115E"/>
    <w:rsid w:val="00D9288D"/>
    <w:rsid w:val="00DB3ECB"/>
    <w:rsid w:val="00DC170A"/>
    <w:rsid w:val="00DF2422"/>
    <w:rsid w:val="00E20225"/>
    <w:rsid w:val="00E83086"/>
    <w:rsid w:val="00E843CE"/>
    <w:rsid w:val="00E9507F"/>
    <w:rsid w:val="00E965CC"/>
    <w:rsid w:val="00EC3234"/>
    <w:rsid w:val="00EF3636"/>
    <w:rsid w:val="00F03F9B"/>
    <w:rsid w:val="00F240F7"/>
    <w:rsid w:val="00F42AB5"/>
    <w:rsid w:val="00F458A1"/>
    <w:rsid w:val="00F55CCE"/>
    <w:rsid w:val="00F635A5"/>
    <w:rsid w:val="00F73309"/>
    <w:rsid w:val="00F84DB1"/>
    <w:rsid w:val="00F959C1"/>
    <w:rsid w:val="00FA3EA3"/>
    <w:rsid w:val="00FD7F9E"/>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3">
    <w:name w:val="heading 3"/>
    <w:basedOn w:val="Normal"/>
    <w:next w:val="Normal"/>
    <w:link w:val="Heading3Char"/>
    <w:uiPriority w:val="9"/>
    <w:semiHidden/>
    <w:unhideWhenUsed/>
    <w:qFormat/>
    <w:rsid w:val="00D9288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zzCopyright">
    <w:name w:val="zzCopyright"/>
    <w:basedOn w:val="Normal"/>
    <w:next w:val="Normal"/>
    <w:rsid w:val="00160712"/>
    <w:pPr>
      <w:widowControl/>
      <w:pBdr>
        <w:top w:val="single" w:sz="4" w:space="1" w:color="0000FF"/>
        <w:left w:val="single" w:sz="4" w:space="4" w:color="0000FF"/>
        <w:bottom w:val="single" w:sz="4" w:space="1" w:color="0000FF"/>
        <w:right w:val="single" w:sz="4" w:space="4" w:color="0000FF"/>
      </w:pBdr>
      <w:tabs>
        <w:tab w:val="left" w:pos="514"/>
        <w:tab w:val="left" w:pos="9623"/>
      </w:tabs>
      <w:autoSpaceDE/>
      <w:autoSpaceDN/>
      <w:spacing w:after="240" w:line="230" w:lineRule="atLeast"/>
      <w:ind w:left="284" w:right="284"/>
      <w:jc w:val="both"/>
    </w:pPr>
    <w:rPr>
      <w:rFonts w:ascii="Cambria" w:eastAsia="MS Mincho" w:hAnsi="Cambria" w:cs="Cambria"/>
      <w:color w:val="0000FF"/>
      <w:szCs w:val="20"/>
      <w:lang w:val="en-GB" w:eastAsia="fr-FR"/>
    </w:rPr>
  </w:style>
  <w:style w:type="paragraph" w:customStyle="1" w:styleId="zzCover">
    <w:name w:val="zzCover"/>
    <w:basedOn w:val="Normal"/>
    <w:rsid w:val="00160712"/>
    <w:pPr>
      <w:widowControl/>
      <w:autoSpaceDE/>
      <w:autoSpaceDN/>
      <w:spacing w:after="220" w:line="230" w:lineRule="atLeast"/>
      <w:jc w:val="right"/>
    </w:pPr>
    <w:rPr>
      <w:rFonts w:ascii="Cambria" w:eastAsia="MS Mincho" w:hAnsi="Cambria" w:cs="Cambria"/>
      <w:b/>
      <w:color w:val="000000"/>
      <w:sz w:val="26"/>
      <w:szCs w:val="20"/>
      <w:lang w:val="en-GB" w:eastAsia="fr-FR"/>
    </w:rPr>
  </w:style>
  <w:style w:type="paragraph" w:customStyle="1" w:styleId="zzSTDTitle">
    <w:name w:val="zzSTDTitle"/>
    <w:basedOn w:val="Normal"/>
    <w:next w:val="Normal"/>
    <w:rsid w:val="00160712"/>
    <w:pPr>
      <w:widowControl/>
      <w:suppressAutoHyphens/>
      <w:autoSpaceDE/>
      <w:autoSpaceDN/>
      <w:spacing w:before="400" w:after="760" w:line="350" w:lineRule="exact"/>
    </w:pPr>
    <w:rPr>
      <w:rFonts w:ascii="Cambria" w:eastAsia="MS Mincho" w:hAnsi="Cambria" w:cs="Cambria"/>
      <w:b/>
      <w:color w:val="0000FF"/>
      <w:sz w:val="34"/>
      <w:szCs w:val="20"/>
      <w:lang w:val="en-GB" w:eastAsia="fr-FR"/>
    </w:rPr>
  </w:style>
  <w:style w:type="paragraph" w:customStyle="1" w:styleId="Definition">
    <w:name w:val="Definition"/>
    <w:basedOn w:val="Normal"/>
    <w:rsid w:val="00FA3EA3"/>
    <w:pPr>
      <w:widowControl/>
      <w:autoSpaceDE/>
      <w:autoSpaceDN/>
      <w:spacing w:after="240" w:line="230" w:lineRule="atLeast"/>
      <w:jc w:val="both"/>
    </w:pPr>
    <w:rPr>
      <w:rFonts w:ascii="Cambria" w:eastAsia="Calibri" w:hAnsi="Cambria" w:cs="Times New Roman"/>
      <w:lang w:val="en-GB"/>
    </w:rPr>
  </w:style>
  <w:style w:type="paragraph" w:styleId="BodyTextIndent3">
    <w:name w:val="Body Text Indent 3"/>
    <w:basedOn w:val="Normal"/>
    <w:link w:val="BodyTextIndent3Char"/>
    <w:uiPriority w:val="99"/>
    <w:semiHidden/>
    <w:unhideWhenUsed/>
    <w:rsid w:val="00DF2422"/>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DF2422"/>
    <w:rPr>
      <w:rFonts w:ascii="Arial" w:eastAsia="Arial" w:hAnsi="Arial" w:cs="Arial"/>
      <w:sz w:val="16"/>
      <w:szCs w:val="16"/>
    </w:rPr>
  </w:style>
  <w:style w:type="character" w:customStyle="1" w:styleId="Heading3Char">
    <w:name w:val="Heading 3 Char"/>
    <w:basedOn w:val="DefaultParagraphFont"/>
    <w:link w:val="Heading3"/>
    <w:uiPriority w:val="9"/>
    <w:semiHidden/>
    <w:rsid w:val="00D9288D"/>
    <w:rPr>
      <w:rFonts w:asciiTheme="majorHAnsi" w:eastAsiaTheme="majorEastAsia" w:hAnsiTheme="majorHAnsi" w:cstheme="majorBidi"/>
      <w:color w:val="243F60" w:themeColor="accent1" w:themeShade="7F"/>
      <w:sz w:val="24"/>
      <w:szCs w:val="24"/>
    </w:rPr>
  </w:style>
  <w:style w:type="character" w:customStyle="1" w:styleId="codeChar1">
    <w:name w:val="code Char1"/>
    <w:link w:val="code"/>
    <w:locked/>
    <w:rsid w:val="00D9288D"/>
    <w:rPr>
      <w:rFonts w:ascii="Courier New" w:eastAsia="Times New Roman" w:hAnsi="Courier New" w:cs="Courier New"/>
      <w:noProof/>
      <w:lang w:val="en-GB" w:eastAsia="fr-CH"/>
    </w:rPr>
  </w:style>
  <w:style w:type="paragraph" w:customStyle="1" w:styleId="code">
    <w:name w:val="code"/>
    <w:basedOn w:val="Normal"/>
    <w:next w:val="Normal"/>
    <w:link w:val="codeChar1"/>
    <w:rsid w:val="00D9288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pPr>
    <w:rPr>
      <w:rFonts w:ascii="Courier New" w:eastAsia="Times New Roman" w:hAnsi="Courier New" w:cs="Courier New"/>
      <w:noProof/>
      <w:lang w:val="en-GB" w:eastAsia="fr-CH"/>
    </w:rPr>
  </w:style>
  <w:style w:type="character" w:styleId="CommentReference">
    <w:name w:val="annotation reference"/>
    <w:basedOn w:val="DefaultParagraphFont"/>
    <w:uiPriority w:val="99"/>
    <w:semiHidden/>
    <w:unhideWhenUsed/>
    <w:rsid w:val="00D9288D"/>
    <w:rPr>
      <w:sz w:val="16"/>
      <w:szCs w:val="16"/>
    </w:rPr>
  </w:style>
  <w:style w:type="paragraph" w:styleId="CommentText">
    <w:name w:val="annotation text"/>
    <w:basedOn w:val="Normal"/>
    <w:link w:val="CommentTextChar"/>
    <w:uiPriority w:val="99"/>
    <w:semiHidden/>
    <w:unhideWhenUsed/>
    <w:rsid w:val="00D9288D"/>
    <w:rPr>
      <w:sz w:val="20"/>
      <w:szCs w:val="20"/>
    </w:rPr>
  </w:style>
  <w:style w:type="character" w:customStyle="1" w:styleId="CommentTextChar">
    <w:name w:val="Comment Text Char"/>
    <w:basedOn w:val="DefaultParagraphFont"/>
    <w:link w:val="CommentText"/>
    <w:uiPriority w:val="99"/>
    <w:semiHidden/>
    <w:rsid w:val="00D9288D"/>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D9288D"/>
    <w:rPr>
      <w:b/>
      <w:bCs/>
    </w:rPr>
  </w:style>
  <w:style w:type="character" w:customStyle="1" w:styleId="CommentSubjectChar">
    <w:name w:val="Comment Subject Char"/>
    <w:basedOn w:val="CommentTextChar"/>
    <w:link w:val="CommentSubject"/>
    <w:uiPriority w:val="99"/>
    <w:semiHidden/>
    <w:rsid w:val="00D9288D"/>
    <w:rPr>
      <w:rFonts w:ascii="Arial" w:eastAsia="Arial" w:hAnsi="Arial" w:cs="Arial"/>
      <w:b/>
      <w:bCs/>
      <w:sz w:val="20"/>
      <w:szCs w:val="20"/>
    </w:rPr>
  </w:style>
  <w:style w:type="paragraph" w:styleId="ListBullet3">
    <w:name w:val="List Bullet 3"/>
    <w:basedOn w:val="Normal"/>
    <w:autoRedefine/>
    <w:uiPriority w:val="99"/>
    <w:rsid w:val="009909B4"/>
    <w:pPr>
      <w:widowControl/>
      <w:autoSpaceDE/>
      <w:autoSpaceDN/>
      <w:spacing w:after="240" w:line="240" w:lineRule="atLeast"/>
      <w:ind w:left="-360"/>
      <w:jc w:val="both"/>
      <w:pPrChange w:id="0" w:author="DENOUAL Franck" w:date="2025-10-15T09:50:00Z">
        <w:pPr>
          <w:numPr>
            <w:numId w:val="3"/>
          </w:numPr>
          <w:tabs>
            <w:tab w:val="num" w:pos="926"/>
          </w:tabs>
          <w:spacing w:after="240" w:line="240" w:lineRule="atLeast"/>
          <w:ind w:left="926" w:hanging="360"/>
          <w:jc w:val="both"/>
        </w:pPr>
      </w:pPrChange>
    </w:pPr>
    <w:rPr>
      <w:rFonts w:ascii="Cambria" w:eastAsia="MS Mincho" w:hAnsi="Cambria" w:cs="Times New Roman"/>
      <w:szCs w:val="20"/>
      <w:lang w:val="en-GB" w:eastAsia="ja-JP"/>
      <w:rPrChange w:id="0" w:author="DENOUAL Franck" w:date="2025-10-15T09:50:00Z">
        <w:rPr>
          <w:rFonts w:ascii="Cambria" w:eastAsia="MS Mincho" w:hAnsi="Cambria"/>
          <w:sz w:val="22"/>
          <w:lang w:val="en-GB" w:eastAsia="ja-JP" w:bidi="ar-SA"/>
        </w:rPr>
      </w:rPrChange>
    </w:rPr>
  </w:style>
  <w:style w:type="character" w:customStyle="1" w:styleId="DECE4CC">
    <w:name w:val="DECE 4CC"/>
    <w:uiPriority w:val="1"/>
    <w:rsid w:val="00E83086"/>
    <w:rPr>
      <w:rFonts w:ascii="Courier New" w:hAnsi="Courier New" w:cs="Courier New" w:hint="default"/>
      <w:noProof/>
      <w:lang w:val="en-US"/>
    </w:rPr>
  </w:style>
  <w:style w:type="paragraph" w:styleId="TOC1">
    <w:name w:val="toc 1"/>
    <w:basedOn w:val="Normal"/>
    <w:next w:val="Normal"/>
    <w:autoRedefine/>
    <w:uiPriority w:val="39"/>
    <w:semiHidden/>
    <w:unhideWhenUsed/>
    <w:rsid w:val="005B2386"/>
    <w:pPr>
      <w:spacing w:after="100"/>
    </w:pPr>
  </w:style>
  <w:style w:type="table" w:styleId="TableGrid">
    <w:name w:val="Table Grid"/>
    <w:basedOn w:val="TableNormal"/>
    <w:uiPriority w:val="39"/>
    <w:rsid w:val="005B2386"/>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foicon">
    <w:name w:val="infoicon"/>
    <w:basedOn w:val="DefaultParagraphFont"/>
    <w:rsid w:val="00EC3234"/>
  </w:style>
  <w:style w:type="character" w:customStyle="1" w:styleId="codeChar">
    <w:name w:val="code Char"/>
    <w:qFormat/>
    <w:rsid w:val="0015202E"/>
    <w:rPr>
      <w:rFonts w:ascii="Courier New" w:hAnsi="Courier New"/>
      <w:noProof/>
      <w:lang w:val="en-GB" w:eastAsia="ja-JP" w:bidi="ar-SA"/>
    </w:rPr>
  </w:style>
  <w:style w:type="paragraph" w:styleId="Revision">
    <w:name w:val="Revision"/>
    <w:hidden/>
    <w:uiPriority w:val="99"/>
    <w:semiHidden/>
    <w:rsid w:val="00842630"/>
    <w:pPr>
      <w:widowControl/>
      <w:autoSpaceDE/>
      <w:autoSpaceDN/>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472398">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929707">
      <w:bodyDiv w:val="1"/>
      <w:marLeft w:val="0"/>
      <w:marRight w:val="0"/>
      <w:marTop w:val="0"/>
      <w:marBottom w:val="0"/>
      <w:divBdr>
        <w:top w:val="none" w:sz="0" w:space="0" w:color="auto"/>
        <w:left w:val="none" w:sz="0" w:space="0" w:color="auto"/>
        <w:bottom w:val="none" w:sz="0" w:space="0" w:color="auto"/>
        <w:right w:val="none" w:sz="0" w:space="0" w:color="auto"/>
      </w:divBdr>
    </w:div>
    <w:div w:id="15422066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10</Pages>
  <Words>2814</Words>
  <Characters>15480</Characters>
  <Application>Microsoft Office Word</Application>
  <DocSecurity>0</DocSecurity>
  <Lines>129</Lines>
  <Paragraphs>36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18258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DENOUAL Franck</cp:lastModifiedBy>
  <cp:revision>17</cp:revision>
  <dcterms:created xsi:type="dcterms:W3CDTF">2025-10-20T07:45:00Z</dcterms:created>
  <dcterms:modified xsi:type="dcterms:W3CDTF">2026-01-26T17:50:00Z</dcterms:modified>
</cp:coreProperties>
</file>